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xlsx" ContentType="application/vnd.openxmlformats-officedocument.spreadsheetml.sheet"/>
  <Override PartName="/word/document.xml" ContentType="application/vnd.openxmlformats-officedocument.wordprocessingml.document.main+xml"/>
  <Default Extension="emf" ContentType="image/x-emf"/>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61CD6" w:rsidRDefault="00761CD6" w:rsidP="0026558F">
      <w:pPr>
        <w:spacing w:after="0"/>
        <w:outlineLvl w:val="0"/>
      </w:pPr>
      <w:r>
        <w:t>T.J. Masters</w:t>
      </w:r>
    </w:p>
    <w:p w:rsidR="00761CD6" w:rsidRDefault="00761CD6" w:rsidP="00AE50A1">
      <w:pPr>
        <w:spacing w:after="0"/>
      </w:pPr>
      <w:r>
        <w:t>AP English, Period 4</w:t>
      </w:r>
    </w:p>
    <w:p w:rsidR="00761CD6" w:rsidRDefault="00761CD6" w:rsidP="00AE50A1">
      <w:pPr>
        <w:spacing w:after="0"/>
      </w:pPr>
      <w:commentRangeStart w:id="0"/>
      <w:r>
        <w:t>May 13, 2009</w:t>
      </w:r>
      <w:commentRangeEnd w:id="0"/>
      <w:r w:rsidR="00096D1E">
        <w:rPr>
          <w:rStyle w:val="CommentReference"/>
        </w:rPr>
        <w:commentReference w:id="0"/>
      </w:r>
    </w:p>
    <w:p w:rsidR="00C74251" w:rsidRDefault="00C74251" w:rsidP="00AF249D">
      <w:pPr>
        <w:spacing w:after="0"/>
      </w:pPr>
    </w:p>
    <w:p w:rsidR="004777CA" w:rsidRDefault="00100EFC" w:rsidP="0026558F">
      <w:pPr>
        <w:spacing w:after="0" w:line="480" w:lineRule="auto"/>
        <w:jc w:val="center"/>
        <w:outlineLvl w:val="0"/>
      </w:pPr>
      <w:commentRangeStart w:id="1"/>
      <w:r>
        <w:t>The</w:t>
      </w:r>
      <w:r w:rsidR="004777CA">
        <w:t xml:space="preserve"> Beginner’s Guide to </w:t>
      </w:r>
      <w:r>
        <w:t>Culture Jamming</w:t>
      </w:r>
      <w:commentRangeEnd w:id="1"/>
      <w:r w:rsidR="00A614FD">
        <w:rPr>
          <w:rStyle w:val="CommentReference"/>
        </w:rPr>
        <w:commentReference w:id="1"/>
      </w:r>
    </w:p>
    <w:p w:rsidR="004777CA" w:rsidRPr="00CD3084" w:rsidRDefault="004777CA" w:rsidP="0026558F">
      <w:pPr>
        <w:spacing w:after="0" w:line="480" w:lineRule="auto"/>
        <w:outlineLvl w:val="0"/>
        <w:rPr>
          <w:u w:val="single"/>
        </w:rPr>
      </w:pPr>
      <w:r w:rsidRPr="00CD3084">
        <w:rPr>
          <w:u w:val="single"/>
        </w:rPr>
        <w:t xml:space="preserve">Section I: Introduction and </w:t>
      </w:r>
      <w:r w:rsidR="00100EFC" w:rsidRPr="00CD3084">
        <w:rPr>
          <w:u w:val="single"/>
        </w:rPr>
        <w:t>Context</w:t>
      </w:r>
    </w:p>
    <w:p w:rsidR="003240E6" w:rsidRDefault="004777CA" w:rsidP="00AF249D">
      <w:pPr>
        <w:spacing w:after="0" w:line="480" w:lineRule="auto"/>
      </w:pPr>
      <w:r>
        <w:tab/>
      </w:r>
      <w:r w:rsidR="001314F8">
        <w:rPr>
          <w:rFonts w:ascii="Cambria" w:hAnsi="Cambria" w:cs="Helvetica"/>
        </w:rPr>
        <w:t>A high school student</w:t>
      </w:r>
      <w:r w:rsidR="001314F8" w:rsidRPr="001314F8">
        <w:rPr>
          <w:rFonts w:ascii="Cambria" w:hAnsi="Cambria" w:cs="Helvetica"/>
        </w:rPr>
        <w:t xml:space="preserve"> sitting in homeroom watches the student-geared news production Channel 1, a ploy by conglomerates to introduce advertising disguised as information into schools</w:t>
      </w:r>
      <w:r w:rsidR="001314F8">
        <w:rPr>
          <w:rFonts w:ascii="Cambria" w:hAnsi="Cambria" w:cs="Helvetica"/>
        </w:rPr>
        <w:t>.</w:t>
      </w:r>
      <w:r w:rsidR="00B019F9">
        <w:rPr>
          <w:rFonts w:ascii="Cambria" w:hAnsi="Cambria" w:cs="Helvetica"/>
        </w:rPr>
        <w:t xml:space="preserve">  The unremitting and hidden advertisements determine how the student will spend his allowance money.</w:t>
      </w:r>
      <w:r w:rsidR="001314F8">
        <w:rPr>
          <w:rFonts w:ascii="Cambria" w:hAnsi="Cambria" w:cs="Helvetica"/>
        </w:rPr>
        <w:t xml:space="preserve">  </w:t>
      </w:r>
      <w:r w:rsidR="00942A2F">
        <w:t>Meanwhile, a</w:t>
      </w:r>
      <w:r w:rsidR="00C74251">
        <w:t xml:space="preserve"> big city socialite </w:t>
      </w:r>
      <w:r w:rsidR="00202D95">
        <w:t xml:space="preserve">blows extraordinary amounts of her parent’s money </w:t>
      </w:r>
      <w:r w:rsidR="007D5798">
        <w:t xml:space="preserve">in a desperate search </w:t>
      </w:r>
      <w:r w:rsidR="00B019F9">
        <w:t>for what fashions she is told are</w:t>
      </w:r>
      <w:r w:rsidR="00D30D19">
        <w:t xml:space="preserve"> “in</w:t>
      </w:r>
      <w:r w:rsidR="007D5798">
        <w:t>”</w:t>
      </w:r>
      <w:r w:rsidR="00D30D19">
        <w:t>;</w:t>
      </w:r>
      <w:r w:rsidR="00942A2F">
        <w:t xml:space="preserve"> </w:t>
      </w:r>
      <w:r w:rsidR="00D30D19">
        <w:t xml:space="preserve">elsewhere, </w:t>
      </w:r>
      <w:r w:rsidR="00942A2F">
        <w:t>a</w:t>
      </w:r>
      <w:r w:rsidR="00202D95">
        <w:t xml:space="preserve"> coll</w:t>
      </w:r>
      <w:r w:rsidR="00B019F9">
        <w:t>ege graduate at the bottom rung</w:t>
      </w:r>
      <w:r w:rsidR="00202D95">
        <w:t xml:space="preserve"> of the corporate ladder struggles to keep afloat in the nine-to-five rat race</w:t>
      </w:r>
      <w:r w:rsidR="007D5798">
        <w:t xml:space="preserve"> in order to achieve what he has been told is “The American Dream</w:t>
      </w:r>
      <w:r w:rsidR="00202D95">
        <w:t>.</w:t>
      </w:r>
      <w:r w:rsidR="007D5798">
        <w:t>”</w:t>
      </w:r>
      <w:r w:rsidR="00202D95">
        <w:t xml:space="preserve">  Contrary to </w:t>
      </w:r>
      <w:r w:rsidR="00CD3084">
        <w:t>superficial</w:t>
      </w:r>
      <w:r w:rsidR="00202D95">
        <w:t xml:space="preserve"> observations, the student, the socialite, and the </w:t>
      </w:r>
      <w:r w:rsidR="00F61EC5">
        <w:t xml:space="preserve">businessman are startlingly alike.  </w:t>
      </w:r>
      <w:ins w:id="2" w:author="Teeej Masters" w:date="2009-05-26T20:26:00Z">
        <w:r w:rsidR="00616E6B">
          <w:t xml:space="preserve">The three are subjected to the constant deluge of mass advertisement as they strive to take the lead in the marathon of incoming and outgoing trends; the student, the socialite, and the businessman have been made slaves by their cultures, or rather, by businesses.  </w:t>
        </w:r>
      </w:ins>
      <w:del w:id="3" w:author="Teeej Masters" w:date="2009-05-25T14:26:00Z">
        <w:r w:rsidR="00F61EC5" w:rsidDel="00B042AD">
          <w:delText xml:space="preserve">Each </w:delText>
        </w:r>
        <w:commentRangeStart w:id="4"/>
        <w:r w:rsidR="00F61EC5" w:rsidDel="00B042AD">
          <w:delText xml:space="preserve">are </w:delText>
        </w:r>
        <w:commentRangeEnd w:id="4"/>
        <w:r w:rsidR="00A614FD" w:rsidDel="00B042AD">
          <w:rPr>
            <w:rStyle w:val="CommentReference"/>
          </w:rPr>
          <w:commentReference w:id="4"/>
        </w:r>
        <w:r w:rsidR="00F61EC5" w:rsidDel="00B042AD">
          <w:delText xml:space="preserve">subjected to </w:delText>
        </w:r>
        <w:r w:rsidR="00CD3084" w:rsidDel="00B042AD">
          <w:delText>the constant deluging</w:delText>
        </w:r>
        <w:r w:rsidR="00F61EC5" w:rsidDel="00B042AD">
          <w:delText xml:space="preserve"> </w:delText>
        </w:r>
      </w:del>
      <w:ins w:id="5" w:author=" " w:date="2009-05-20T20:48:00Z">
        <w:del w:id="6" w:author="Teeej Masters" w:date="2009-05-25T14:26:00Z">
          <w:r w:rsidR="00A614FD" w:rsidDel="00B042AD">
            <w:delText xml:space="preserve">deluge </w:delText>
          </w:r>
        </w:del>
      </w:ins>
      <w:del w:id="7" w:author="Teeej Masters" w:date="2009-05-25T14:26:00Z">
        <w:r w:rsidR="00F61EC5" w:rsidDel="00B042AD">
          <w:delText>of mass advertisement</w:delText>
        </w:r>
        <w:commentRangeStart w:id="8"/>
        <w:r w:rsidR="00F61EC5" w:rsidDel="00B042AD">
          <w:delText xml:space="preserve">, </w:delText>
        </w:r>
        <w:commentRangeEnd w:id="8"/>
        <w:r w:rsidR="00A614FD" w:rsidDel="00B042AD">
          <w:rPr>
            <w:rStyle w:val="CommentReference"/>
          </w:rPr>
          <w:commentReference w:id="8"/>
        </w:r>
        <w:r w:rsidR="00F61EC5" w:rsidDel="00B042AD">
          <w:delText>each strive to take the lead in the marathon of incoming and outgoing trends, and each have been made slaves by their cultures, or rather</w:delText>
        </w:r>
        <w:r w:rsidR="00B019F9" w:rsidDel="00B042AD">
          <w:delText>,</w:delText>
        </w:r>
        <w:r w:rsidR="00F61EC5" w:rsidDel="00B042AD">
          <w:delText xml:space="preserve"> by businesses.</w:delText>
        </w:r>
      </w:del>
      <w:del w:id="9" w:author="Teeej Masters" w:date="2009-05-26T20:26:00Z">
        <w:r w:rsidR="00F61EC5" w:rsidDel="00616E6B">
          <w:delText xml:space="preserve">  </w:delText>
        </w:r>
      </w:del>
      <w:r w:rsidR="00CD3084">
        <w:t>Advertising c</w:t>
      </w:r>
      <w:r w:rsidR="00B019F9">
        <w:t>orporations who have sunk</w:t>
      </w:r>
      <w:r w:rsidR="004A5659">
        <w:t xml:space="preserve"> their teeth into consumer life have </w:t>
      </w:r>
      <w:r w:rsidR="00CD3084">
        <w:t>been tremendously destructive</w:t>
      </w:r>
      <w:r w:rsidR="004A5659">
        <w:t xml:space="preserve"> </w:t>
      </w:r>
      <w:r w:rsidR="00CD3084">
        <w:t>to</w:t>
      </w:r>
      <w:r w:rsidR="004A5659">
        <w:t xml:space="preserve"> the citizens and culture of America.</w:t>
      </w:r>
    </w:p>
    <w:p w:rsidR="00FC5174" w:rsidRDefault="003240E6" w:rsidP="00AE50A1">
      <w:pPr>
        <w:spacing w:after="0" w:line="480" w:lineRule="auto"/>
      </w:pPr>
      <w:r>
        <w:tab/>
        <w:t xml:space="preserve">The current crisis America is facing has reached a dangerous state.  </w:t>
      </w:r>
      <w:r w:rsidR="00CD3084">
        <w:t xml:space="preserve">Not only is the condition of the American economy at stake, </w:t>
      </w:r>
      <w:commentRangeStart w:id="10"/>
      <w:r w:rsidR="00843FE6">
        <w:t xml:space="preserve">but </w:t>
      </w:r>
      <w:del w:id="11" w:author="Teeej Masters" w:date="2009-05-25T14:17:00Z">
        <w:r w:rsidR="00CD3084" w:rsidDel="00E236DD">
          <w:delText xml:space="preserve">so </w:delText>
        </w:r>
      </w:del>
      <w:ins w:id="12" w:author="Teeej Masters" w:date="2009-05-25T14:17:00Z">
        <w:r w:rsidR="00E236DD">
          <w:t xml:space="preserve">also </w:t>
        </w:r>
      </w:ins>
      <w:r w:rsidR="00CD3084">
        <w:t>is the freedom of its citizens.</w:t>
      </w:r>
      <w:r w:rsidR="00AE50A1">
        <w:t xml:space="preserve">  </w:t>
      </w:r>
      <w:commentRangeEnd w:id="10"/>
      <w:r w:rsidR="00A614FD">
        <w:rPr>
          <w:rStyle w:val="CommentReference"/>
        </w:rPr>
        <w:commentReference w:id="10"/>
      </w:r>
      <w:r w:rsidR="005C4CEC">
        <w:t>The student, the socialite, and the businessman are consumers, the heart and soul of American life</w:t>
      </w:r>
      <w:r w:rsidR="00AE50A1">
        <w:t>.</w:t>
      </w:r>
      <w:r w:rsidR="005C4CEC">
        <w:t xml:space="preserve">  Corporations will stop at nothing to acquire the dollars and attention of consumers.</w:t>
      </w:r>
      <w:r w:rsidR="00AE50A1">
        <w:t xml:space="preserve">  </w:t>
      </w:r>
      <w:ins w:id="13" w:author="Teeej Masters" w:date="2009-05-25T14:28:00Z">
        <w:r w:rsidR="00B042AD">
          <w:t xml:space="preserve">Without knowledge of the crisis, every single American is at risk of falling into the clutches of society.  </w:t>
        </w:r>
      </w:ins>
      <w:del w:id="14" w:author="Teeej Masters" w:date="2009-05-25T14:28:00Z">
        <w:r w:rsidR="00AE50A1" w:rsidDel="00B042AD">
          <w:delText xml:space="preserve">Without </w:delText>
        </w:r>
        <w:commentRangeStart w:id="15"/>
        <w:r w:rsidR="00AE50A1" w:rsidDel="00B042AD">
          <w:delText>knowle</w:delText>
        </w:r>
        <w:r w:rsidR="005C4CEC" w:rsidDel="00B042AD">
          <w:delText>dge</w:delText>
        </w:r>
        <w:commentRangeEnd w:id="15"/>
        <w:r w:rsidR="00A614FD" w:rsidDel="00B042AD">
          <w:rPr>
            <w:rStyle w:val="CommentReference"/>
          </w:rPr>
          <w:commentReference w:id="15"/>
        </w:r>
        <w:r w:rsidR="005C4CEC" w:rsidDel="00B042AD">
          <w:delText>, every single American is at</w:delText>
        </w:r>
        <w:r w:rsidR="00AE50A1" w:rsidDel="00B042AD">
          <w:delText xml:space="preserve"> </w:delText>
        </w:r>
        <w:r w:rsidR="005C4CEC" w:rsidDel="00B042AD">
          <w:delText>risk</w:delText>
        </w:r>
        <w:r w:rsidR="00AE50A1" w:rsidDel="00B042AD">
          <w:delText xml:space="preserve"> of falling into the clutches of </w:delText>
        </w:r>
        <w:commentRangeStart w:id="16"/>
        <w:r w:rsidR="00CD3084" w:rsidDel="00B042AD">
          <w:delText>resident’s</w:delText>
        </w:r>
        <w:r w:rsidR="00AE50A1" w:rsidDel="00B042AD">
          <w:delText xml:space="preserve"> </w:delText>
        </w:r>
        <w:commentRangeEnd w:id="16"/>
        <w:r w:rsidR="00A614FD" w:rsidDel="00B042AD">
          <w:rPr>
            <w:rStyle w:val="CommentReference"/>
          </w:rPr>
          <w:commentReference w:id="16"/>
        </w:r>
        <w:r w:rsidR="00AE50A1" w:rsidDel="00B042AD">
          <w:delText>society</w:delText>
        </w:r>
        <w:r w:rsidR="00CD3084" w:rsidDel="00B042AD">
          <w:delText xml:space="preserve">.  </w:delText>
        </w:r>
      </w:del>
      <w:r w:rsidR="00CD3084">
        <w:t>H</w:t>
      </w:r>
      <w:r w:rsidR="00AE50A1">
        <w:t xml:space="preserve">owever, </w:t>
      </w:r>
      <w:r w:rsidR="00CD3084">
        <w:t>a glint of hope shines in these dark times</w:t>
      </w:r>
      <w:r w:rsidR="00AE50A1">
        <w:t>.  Kal</w:t>
      </w:r>
      <w:r w:rsidR="005C4CEC">
        <w:t>l</w:t>
      </w:r>
      <w:r w:rsidR="00AE50A1">
        <w:t xml:space="preserve">e Lasn, author of </w:t>
      </w:r>
      <w:r w:rsidR="00AE50A1">
        <w:rPr>
          <w:u w:val="single"/>
        </w:rPr>
        <w:t>Culture Jam: How to Reverse America’s Suicidal Consumer Binge- and Why We Must</w:t>
      </w:r>
      <w:r w:rsidR="005C4CEC">
        <w:t>, indentifies the cultural crisis, offers suggestions and means of overcoming the problem, and illustrates a world in which Americans have broken free of the consumer trance.  With this book, La</w:t>
      </w:r>
      <w:r w:rsidR="00CD3084">
        <w:t>sn aims to educate his audience</w:t>
      </w:r>
      <w:r w:rsidR="005C4CEC">
        <w:t xml:space="preserve"> and </w:t>
      </w:r>
      <w:r w:rsidR="006B75BE">
        <w:t>eliminate t</w:t>
      </w:r>
      <w:r w:rsidR="00FC5174">
        <w:t>he threat facing American culture.</w:t>
      </w:r>
    </w:p>
    <w:p w:rsidR="00FC5174" w:rsidRPr="004E4C84" w:rsidRDefault="00FC5174" w:rsidP="0026558F">
      <w:pPr>
        <w:spacing w:after="0" w:line="480" w:lineRule="auto"/>
        <w:outlineLvl w:val="0"/>
        <w:rPr>
          <w:u w:val="single"/>
        </w:rPr>
      </w:pPr>
      <w:r w:rsidRPr="004E4C84">
        <w:rPr>
          <w:u w:val="single"/>
        </w:rPr>
        <w:t>Section II: Author’s Background</w:t>
      </w:r>
    </w:p>
    <w:p w:rsidR="00EA2AC2" w:rsidRDefault="00FC5174" w:rsidP="00AE50A1">
      <w:pPr>
        <w:spacing w:after="0" w:line="480" w:lineRule="auto"/>
      </w:pPr>
      <w:r>
        <w:tab/>
      </w:r>
      <w:r w:rsidR="00071776">
        <w:t xml:space="preserve">Kalle Lasn was born in the small European country of Estonia in 1942, but fled to Australia to escape </w:t>
      </w:r>
      <w:r w:rsidR="00CD3084">
        <w:t>WWII</w:t>
      </w:r>
      <w:r w:rsidR="00071776">
        <w:t>.  In 1960, Lasn moved to Japan where he started a wildly successful market research company.  However</w:t>
      </w:r>
      <w:r w:rsidR="005F102A">
        <w:t xml:space="preserve">, after noticing the twenty-five cent charge to release a cart at a local supermarket, </w:t>
      </w:r>
      <w:r w:rsidR="00CD3084">
        <w:t xml:space="preserve">he </w:t>
      </w:r>
      <w:r w:rsidR="005F102A">
        <w:t>realized</w:t>
      </w:r>
      <w:r w:rsidR="00CD3084">
        <w:t xml:space="preserve"> that</w:t>
      </w:r>
      <w:r w:rsidR="005F102A">
        <w:t xml:space="preserve"> he did not want any association with</w:t>
      </w:r>
      <w:r w:rsidR="005407F8">
        <w:t xml:space="preserve"> mainstream society.  Lasn then sold his business </w:t>
      </w:r>
      <w:r w:rsidR="005F102A">
        <w:t xml:space="preserve">and moved to Vancouver to pursue a career as a documentary </w:t>
      </w:r>
      <w:r w:rsidR="005407F8">
        <w:t xml:space="preserve">filmmaker </w:t>
      </w:r>
      <w:r w:rsidR="005F102A">
        <w:t xml:space="preserve"> (“Kalle Lasn”).  Lasn was a man on top of the world, and yet he </w:t>
      </w:r>
      <w:r w:rsidR="00EA2AC2">
        <w:t>realized he was at the epicenter of a mammoth injustice.  Lasn took it upon himself to educate the public so that he may save as many people from the consumerism trap</w:t>
      </w:r>
      <w:r w:rsidR="005407F8">
        <w:t xml:space="preserve"> as possible</w:t>
      </w:r>
      <w:r w:rsidR="00EA2AC2">
        <w:t>.</w:t>
      </w:r>
    </w:p>
    <w:p w:rsidR="005407F8" w:rsidRDefault="00EA2AC2" w:rsidP="00AE50A1">
      <w:pPr>
        <w:spacing w:after="0" w:line="480" w:lineRule="auto"/>
      </w:pPr>
      <w:r>
        <w:tab/>
        <w:t xml:space="preserve">In order to reach the masses with his message, Lasn founded </w:t>
      </w:r>
      <w:commentRangeStart w:id="17"/>
      <w:r>
        <w:rPr>
          <w:i/>
        </w:rPr>
        <w:t>Adbusters</w:t>
      </w:r>
      <w:r>
        <w:t xml:space="preserve"> </w:t>
      </w:r>
      <w:commentRangeEnd w:id="17"/>
      <w:r w:rsidR="00A614FD">
        <w:rPr>
          <w:rStyle w:val="CommentReference"/>
        </w:rPr>
        <w:commentReference w:id="17"/>
      </w:r>
      <w:r>
        <w:t xml:space="preserve">magazine, a publication concerned with “the erosion of our physical and </w:t>
      </w:r>
      <w:r w:rsidR="002C088C">
        <w:t>cultural</w:t>
      </w:r>
      <w:r>
        <w:t xml:space="preserve"> environments by commercial forces</w:t>
      </w:r>
      <w:r w:rsidR="00D30D19">
        <w:t>” (Lasn XIII</w:t>
      </w:r>
      <w:r w:rsidR="002C088C">
        <w:t>).  With</w:t>
      </w:r>
      <w:r w:rsidR="005407F8">
        <w:t xml:space="preserve"> the popularity of</w:t>
      </w:r>
      <w:r w:rsidR="002C088C">
        <w:t xml:space="preserve"> </w:t>
      </w:r>
      <w:r w:rsidR="002C088C">
        <w:rPr>
          <w:i/>
        </w:rPr>
        <w:t>Adbusters</w:t>
      </w:r>
      <w:r w:rsidR="002C088C">
        <w:t>,</w:t>
      </w:r>
      <w:r w:rsidR="005407F8">
        <w:t xml:space="preserve"> Lasn</w:t>
      </w:r>
      <w:r w:rsidR="002C088C">
        <w:t xml:space="preserve"> spawned the Culture Jammers, a subculture of individuals whose mission is </w:t>
      </w:r>
      <w:r w:rsidR="005407F8">
        <w:t>to</w:t>
      </w:r>
      <w:r w:rsidR="002C088C">
        <w:t xml:space="preserve"> eliminate the threat that commercial businesses have </w:t>
      </w:r>
      <w:r w:rsidR="00D30D19">
        <w:t xml:space="preserve">placed upon everyday life (Lasn </w:t>
      </w:r>
      <w:r w:rsidR="002C088C">
        <w:t>XI-XVII)</w:t>
      </w:r>
      <w:r w:rsidR="006130AC">
        <w:t xml:space="preserve">.  Kalle Lasn has unearthed a predicament, and synthesized a solution.  </w:t>
      </w:r>
    </w:p>
    <w:p w:rsidR="005407F8" w:rsidRDefault="005407F8" w:rsidP="00AE50A1">
      <w:pPr>
        <w:spacing w:after="0" w:line="480" w:lineRule="auto"/>
      </w:pPr>
      <w:r>
        <w:t>With a magazine publication and a subculture of dedicated followers, Lasn has dedicated much of his own resources to solving this problem.  Such a passion is essential to remedying the social crisis</w:t>
      </w:r>
      <w:commentRangeStart w:id="18"/>
      <w:r>
        <w:t>.</w:t>
      </w:r>
      <w:commentRangeEnd w:id="18"/>
      <w:r w:rsidR="00A614FD">
        <w:rPr>
          <w:rStyle w:val="CommentReference"/>
        </w:rPr>
        <w:commentReference w:id="18"/>
      </w:r>
    </w:p>
    <w:p w:rsidR="0038295A" w:rsidRPr="004E4C84" w:rsidRDefault="00B2066D" w:rsidP="0026558F">
      <w:pPr>
        <w:spacing w:after="0" w:line="480" w:lineRule="auto"/>
        <w:outlineLvl w:val="0"/>
        <w:rPr>
          <w:u w:val="single"/>
        </w:rPr>
      </w:pPr>
      <w:r w:rsidRPr="004E4C84">
        <w:rPr>
          <w:u w:val="single"/>
        </w:rPr>
        <w:t>Section III: The Book’s Argument</w:t>
      </w:r>
    </w:p>
    <w:p w:rsidR="0038295A" w:rsidRDefault="005407F8" w:rsidP="00AE50A1">
      <w:pPr>
        <w:spacing w:after="0" w:line="480" w:lineRule="auto"/>
      </w:pPr>
      <w:r>
        <w:tab/>
        <w:t>Kalle Lasn believes t</w:t>
      </w:r>
      <w:r w:rsidR="0038295A">
        <w:t>he student, the</w:t>
      </w:r>
      <w:r>
        <w:t xml:space="preserve"> socialite, and the businessman represent</w:t>
      </w:r>
      <w:r w:rsidR="0038295A">
        <w:t xml:space="preserve"> every American citizen.  </w:t>
      </w:r>
      <w:r>
        <w:t>All American</w:t>
      </w:r>
      <w:r w:rsidR="0038295A">
        <w:t xml:space="preserve"> lives are in danger of being consumed by American culture.  </w:t>
      </w:r>
      <w:ins w:id="19" w:author="Teeej Masters" w:date="2009-05-25T14:29:00Z">
        <w:r w:rsidR="00B042AD">
          <w:t xml:space="preserve">In </w:t>
        </w:r>
        <w:r w:rsidR="00B042AD">
          <w:rPr>
            <w:u w:val="single"/>
          </w:rPr>
          <w:t>Culture Jam: How to Reverse America’s Suicidal Consumer Binge- and Why We Must</w:t>
        </w:r>
        <w:r w:rsidR="00B042AD">
          <w:t xml:space="preserve">, Lasn first identifies the problem, suggests multiple solutions, and depicts a world in which the people, not the businesses, have won the culture war.  </w:t>
        </w:r>
      </w:ins>
      <w:del w:id="20" w:author="Teeej Masters" w:date="2009-05-25T14:29:00Z">
        <w:r w:rsidR="0038295A" w:rsidDel="00B042AD">
          <w:delText xml:space="preserve">In </w:delText>
        </w:r>
        <w:r w:rsidR="0038295A" w:rsidDel="00B042AD">
          <w:rPr>
            <w:u w:val="single"/>
          </w:rPr>
          <w:delText>Culture Jam: How to Reverse America’</w:delText>
        </w:r>
        <w:r w:rsidDel="00B042AD">
          <w:rPr>
            <w:u w:val="single"/>
          </w:rPr>
          <w:delText>s Suicidal Consumer Binge- and Why W</w:delText>
        </w:r>
        <w:r w:rsidR="0038295A" w:rsidDel="00B042AD">
          <w:rPr>
            <w:u w:val="single"/>
          </w:rPr>
          <w:delText>e Must</w:delText>
        </w:r>
        <w:r w:rsidR="0038295A" w:rsidDel="00B042AD">
          <w:delText xml:space="preserve">, Lasn first identifies the problem, suggests multiple solutions, and </w:delText>
        </w:r>
        <w:commentRangeStart w:id="21"/>
        <w:r w:rsidR="0038295A" w:rsidDel="00B042AD">
          <w:delText xml:space="preserve">adorns </w:delText>
        </w:r>
        <w:commentRangeEnd w:id="21"/>
        <w:r w:rsidR="00A614FD" w:rsidDel="00B042AD">
          <w:rPr>
            <w:rStyle w:val="CommentReference"/>
          </w:rPr>
          <w:commentReference w:id="21"/>
        </w:r>
        <w:r w:rsidR="0038295A" w:rsidDel="00B042AD">
          <w:delText>a world in which the people</w:delText>
        </w:r>
        <w:r w:rsidR="001E5491" w:rsidDel="00B042AD">
          <w:delText>, not the businesses,</w:delText>
        </w:r>
        <w:r w:rsidR="0038295A" w:rsidDel="00B042AD">
          <w:delText xml:space="preserve"> have won the </w:delText>
        </w:r>
        <w:r w:rsidR="001E5491" w:rsidDel="00B042AD">
          <w:delText xml:space="preserve">culture </w:delText>
        </w:r>
        <w:r w:rsidR="0038295A" w:rsidDel="00B042AD">
          <w:delText xml:space="preserve">war.  </w:delText>
        </w:r>
      </w:del>
      <w:r w:rsidR="0038295A">
        <w:t>Partnered with illustrations, charts, and a slew of first hand experiences, Lasn seeks to exterminate the corporate vermin terrorizing American culture.</w:t>
      </w:r>
    </w:p>
    <w:p w:rsidR="0072410A" w:rsidRDefault="00792F2A" w:rsidP="00AE50A1">
      <w:pPr>
        <w:spacing w:after="0" w:line="480" w:lineRule="auto"/>
      </w:pPr>
      <w:r>
        <w:tab/>
        <w:t xml:space="preserve">As people become more dependant on consumerism and goods, acquiring supporters for an anti-consumerist nation is becoming increasingly grueling.  Lasn uses hard-hitting facts and </w:t>
      </w:r>
      <w:r w:rsidR="001E5491">
        <w:t xml:space="preserve">professional support </w:t>
      </w:r>
      <w:r w:rsidR="0072410A">
        <w:t>to</w:t>
      </w:r>
      <w:r w:rsidR="001E5491">
        <w:t xml:space="preserve"> establish appeals to his audience’s logical sense, and</w:t>
      </w:r>
      <w:r w:rsidR="0072410A">
        <w:t xml:space="preserve"> </w:t>
      </w:r>
      <w:r w:rsidR="001E5491">
        <w:t>thus indoctrinating them</w:t>
      </w:r>
      <w:r w:rsidR="0072410A">
        <w:t xml:space="preserve"> of the grave injustice facing the nation.</w:t>
      </w:r>
      <w:r w:rsidR="001E5491">
        <w:t xml:space="preserve">  According to Lasn, industries</w:t>
      </w:r>
      <w:r w:rsidR="0072410A">
        <w:t xml:space="preserve"> such as </w:t>
      </w:r>
      <w:r w:rsidR="009F2DBD">
        <w:t>fashion</w:t>
      </w:r>
      <w:r w:rsidR="0072410A">
        <w:t xml:space="preserve"> have had negative physical effects on consumers, </w:t>
      </w:r>
      <w:r w:rsidR="001E06B0">
        <w:t xml:space="preserve">and </w:t>
      </w:r>
      <w:r w:rsidR="0072410A">
        <w:t xml:space="preserve">organizations, although stimulating </w:t>
      </w:r>
      <w:r w:rsidR="001E5491">
        <w:t xml:space="preserve">for </w:t>
      </w:r>
      <w:r w:rsidR="0072410A">
        <w:t xml:space="preserve">the economy, are doing </w:t>
      </w:r>
      <w:r w:rsidR="001E06B0">
        <w:t>more damage to the environment</w:t>
      </w:r>
      <w:r w:rsidR="001E5491">
        <w:t>, than good to the general populace</w:t>
      </w:r>
      <w:r w:rsidR="0072410A">
        <w:t>.</w:t>
      </w:r>
    </w:p>
    <w:p w:rsidR="00C7699D" w:rsidRDefault="0072410A" w:rsidP="00AE50A1">
      <w:pPr>
        <w:spacing w:after="0" w:line="480" w:lineRule="auto"/>
      </w:pPr>
      <w:r>
        <w:tab/>
      </w:r>
      <w:r w:rsidR="009F2DBD">
        <w:t xml:space="preserve">Its no surprise that companies such as Calvin Klein and </w:t>
      </w:r>
      <w:r w:rsidR="001E5491">
        <w:t>Abercrombie &amp; Fitch</w:t>
      </w:r>
      <w:r w:rsidR="009F2DBD">
        <w:t xml:space="preserve"> scour the planet to find the most attractive people to model their clothing.  After all, if pretty people</w:t>
      </w:r>
      <w:r w:rsidR="001E5491">
        <w:t xml:space="preserve"> wear these clothes, surely the clothes</w:t>
      </w:r>
      <w:r w:rsidR="009F2DBD">
        <w:t xml:space="preserve"> are cool enough for everyone to wear, right?  What advertisers do not realize</w:t>
      </w:r>
      <w:r w:rsidR="001E5491">
        <w:t>,</w:t>
      </w:r>
      <w:r w:rsidR="009F2DBD">
        <w:t xml:space="preserve"> however, </w:t>
      </w:r>
      <w:r w:rsidR="001E5491">
        <w:t xml:space="preserve">is that </w:t>
      </w:r>
      <w:r w:rsidR="009F2DBD">
        <w:t xml:space="preserve">displaying the size 0 model blown up three hundred times her original size on a billboard in the middle of Times Square has </w:t>
      </w:r>
      <w:r w:rsidR="001E5491">
        <w:t>horrific</w:t>
      </w:r>
      <w:r w:rsidR="009F2DBD">
        <w:t xml:space="preserve"> effects on the self-esteems of everyday, average-looking people.  The Calvin Klein Obsession ads </w:t>
      </w:r>
      <w:r w:rsidR="001E5491">
        <w:t>can cause</w:t>
      </w:r>
      <w:r w:rsidR="009F2DBD">
        <w:t xml:space="preserve"> women to “feel insecure about (their) sexuality, and stop behaving authentically” (Lasn 175).</w:t>
      </w:r>
      <w:r w:rsidR="00C7699D">
        <w:t xml:space="preserve">  Seeing the half naked model in a Calvin Klein Obsession advertisement may cause a young teenager, who looks up to these models, to </w:t>
      </w:r>
      <w:r w:rsidR="001D5CAC">
        <w:t>turn to bulimia in order to emulate her idols</w:t>
      </w:r>
      <w:r w:rsidR="00C7699D">
        <w:t xml:space="preserve">.  This happens until that little girl withers away to skin, bones, and superficiality.  </w:t>
      </w:r>
    </w:p>
    <w:p w:rsidR="001E06B0" w:rsidRDefault="00C7699D" w:rsidP="00AE50A1">
      <w:pPr>
        <w:spacing w:after="0" w:line="480" w:lineRule="auto"/>
      </w:pPr>
      <w:r>
        <w:tab/>
        <w:t xml:space="preserve">Unbeknownst to most consumers, the “real cost” of a good is far beyond the sticker price.  </w:t>
      </w:r>
      <w:commentRangeStart w:id="22"/>
      <w:r>
        <w:t>In fact, the true c</w:t>
      </w:r>
      <w:r w:rsidR="008B569C">
        <w:t xml:space="preserve">ost of owning a car, </w:t>
      </w:r>
      <w:r w:rsidR="001D5CAC">
        <w:t>which consists</w:t>
      </w:r>
      <w:r w:rsidR="008B569C">
        <w:t xml:space="preserve"> of environmental costs</w:t>
      </w:r>
      <w:ins w:id="23" w:author="Teeej Masters" w:date="2009-05-25T14:19:00Z">
        <w:r w:rsidR="00E236DD">
          <w:t xml:space="preserve">, which are laid upon </w:t>
        </w:r>
      </w:ins>
      <w:ins w:id="24" w:author="Teeej Masters" w:date="2009-05-25T14:20:00Z">
        <w:r w:rsidR="00E236DD">
          <w:t>following</w:t>
        </w:r>
      </w:ins>
      <w:ins w:id="25" w:author="Teeej Masters" w:date="2009-05-25T14:19:00Z">
        <w:r w:rsidR="00E236DD">
          <w:t xml:space="preserve"> generations,</w:t>
        </w:r>
      </w:ins>
      <w:r w:rsidR="008B569C">
        <w:t xml:space="preserve"> and the actual cost of the car, is about $100,000 (Lasn 180).  The damaging effects companies have on the environment are forced upon our future generations.  </w:t>
      </w:r>
      <w:commentRangeEnd w:id="22"/>
      <w:r w:rsidR="00A614FD">
        <w:rPr>
          <w:rStyle w:val="CommentReference"/>
        </w:rPr>
        <w:commentReference w:id="22"/>
      </w:r>
      <w:r w:rsidR="008B569C">
        <w:t>Moreover, although research shows the econo</w:t>
      </w:r>
      <w:r w:rsidR="001D5CAC">
        <w:t xml:space="preserve">my has been on a track of steady </w:t>
      </w:r>
      <w:r w:rsidR="008B569C">
        <w:t>increase since the 1950s, the Index of Sustainable Economic Welfare (ISEW) has remained constant.  ISEW measures the measure of the economy when the negative aspects, such as pollution, health costs, and depletion of nonrenewable resources, are factored in</w:t>
      </w:r>
      <w:r w:rsidR="001D5CAC">
        <w:t>to the overall cost</w:t>
      </w:r>
      <w:r w:rsidR="008B569C">
        <w:t xml:space="preserve"> (Lasn 89).  When juxtaposed with a</w:t>
      </w:r>
      <w:r w:rsidR="001D5CAC">
        <w:t xml:space="preserve"> Gross Domestic Product </w:t>
      </w:r>
      <w:r w:rsidR="008B569C">
        <w:t>chart,</w:t>
      </w:r>
      <w:r w:rsidR="001D5CAC">
        <w:t xml:space="preserve"> which measures a nation’s economic performance,</w:t>
      </w:r>
      <w:r w:rsidR="008B569C">
        <w:t xml:space="preserve"> the ISEW shows no increase, and thus the economy, due to the mass consumer binge, is </w:t>
      </w:r>
      <w:r w:rsidR="001E06B0">
        <w:t>severely wounded</w:t>
      </w:r>
      <w:commentRangeStart w:id="26"/>
      <w:r w:rsidR="001E06B0">
        <w:t>.</w:t>
      </w:r>
      <w:commentRangeEnd w:id="26"/>
      <w:r w:rsidR="00511102">
        <w:rPr>
          <w:rStyle w:val="CommentReference"/>
        </w:rPr>
        <w:commentReference w:id="26"/>
      </w:r>
    </w:p>
    <w:p w:rsidR="00C26169" w:rsidRDefault="001E06B0" w:rsidP="00AE50A1">
      <w:pPr>
        <w:spacing w:after="0" w:line="480" w:lineRule="auto"/>
      </w:pPr>
      <w:r>
        <w:tab/>
        <w:t>Although the situation seems grave, Lasn assures his readers that, once a stand is taken, Americans can overcome the ties that bind.  Taking a stand can be as simple</w:t>
      </w:r>
      <w:r w:rsidR="001D5CAC">
        <w:t xml:space="preserve"> as</w:t>
      </w:r>
      <w:r>
        <w:t xml:space="preserve"> </w:t>
      </w:r>
      <w:r w:rsidR="001D5CAC">
        <w:t>altering</w:t>
      </w:r>
      <w:r>
        <w:t xml:space="preserve"> a public advertisement, or</w:t>
      </w:r>
      <w:r w:rsidR="001D5CAC">
        <w:t>, taking after Lasn himself,</w:t>
      </w:r>
      <w:r>
        <w:t xml:space="preserve"> as </w:t>
      </w:r>
      <w:r w:rsidR="005033DE">
        <w:t>intricate and involved as</w:t>
      </w:r>
      <w:r>
        <w:t xml:space="preserve"> launching</w:t>
      </w:r>
      <w:r w:rsidR="001D5CAC">
        <w:t xml:space="preserve"> an anti-advertisement campaign.</w:t>
      </w:r>
      <w:r>
        <w:t xml:space="preserve">  One who commits such acts is termed a Culture Jammer</w:t>
      </w:r>
      <w:r w:rsidR="00C26169">
        <w:t xml:space="preserve"> (“Culture Jamming”).  Culture Jammers, a subculture founded by Kalle Lasn himself, seek to demean the industries that have taken a hold of American life.  If one person can muster the courage to launch a local television spot</w:t>
      </w:r>
      <w:r w:rsidR="005033DE">
        <w:t xml:space="preserve"> speaking of the evils of the fast food industry</w:t>
      </w:r>
      <w:r w:rsidR="00C26169">
        <w:t>, others may follow suit, and thus the message spreads like wildfire.</w:t>
      </w:r>
    </w:p>
    <w:p w:rsidR="0072410A" w:rsidRDefault="00C26169" w:rsidP="00AE50A1">
      <w:pPr>
        <w:spacing w:after="0" w:line="480" w:lineRule="auto"/>
      </w:pPr>
      <w:r>
        <w:tab/>
        <w:t xml:space="preserve">A world without </w:t>
      </w:r>
      <w:r w:rsidR="005033DE">
        <w:t>oppressive</w:t>
      </w:r>
      <w:r>
        <w:t xml:space="preserve"> corporations running </w:t>
      </w:r>
      <w:r w:rsidR="005033DE">
        <w:t>America</w:t>
      </w:r>
      <w:r>
        <w:t xml:space="preserve"> is a world where citizens are free to choose what to buy.  It is a world where the groups of generic teenagers are unafraid to show an ounce of individualism, an action</w:t>
      </w:r>
      <w:r w:rsidR="005033DE">
        <w:t xml:space="preserve"> currently</w:t>
      </w:r>
      <w:r>
        <w:t xml:space="preserve"> regarded as </w:t>
      </w:r>
      <w:r w:rsidR="00832F91">
        <w:t xml:space="preserve">social suicide at the </w:t>
      </w:r>
      <w:r w:rsidR="005033DE">
        <w:t xml:space="preserve">highest levels of the </w:t>
      </w:r>
      <w:commentRangeStart w:id="27"/>
      <w:r w:rsidR="005033DE">
        <w:t>fashion world</w:t>
      </w:r>
      <w:commentRangeEnd w:id="27"/>
      <w:r w:rsidR="00511102">
        <w:rPr>
          <w:rStyle w:val="CommentReference"/>
        </w:rPr>
        <w:commentReference w:id="27"/>
      </w:r>
      <w:r w:rsidR="005033DE">
        <w:t>.  I</w:t>
      </w:r>
      <w:r w:rsidR="00832F91">
        <w:t xml:space="preserve">n this new utopian society, the true cost of living </w:t>
      </w:r>
      <w:r w:rsidR="005033DE">
        <w:t>would be</w:t>
      </w:r>
      <w:r w:rsidR="00832F91">
        <w:t xml:space="preserve"> greatly reduced (Lasn 201-210).  Although Lasn presents this new society with great detail, this remains a hypothetical </w:t>
      </w:r>
      <w:r w:rsidR="005033DE">
        <w:t>civilization, however, with upmost support and participation from the nation, this dream can become a reality</w:t>
      </w:r>
      <w:r w:rsidR="00832F91">
        <w:t>.  The author supposes that the world’s problems wi</w:t>
      </w:r>
      <w:r w:rsidR="005033DE">
        <w:t>ll cease to exist once corporati</w:t>
      </w:r>
      <w:r w:rsidR="00832F91">
        <w:t xml:space="preserve">ons are knocked off of their pedestals.   </w:t>
      </w:r>
    </w:p>
    <w:p w:rsidR="00D30D19" w:rsidRPr="004E4C84" w:rsidRDefault="00D30D19" w:rsidP="0026558F">
      <w:pPr>
        <w:spacing w:after="0" w:line="480" w:lineRule="auto"/>
        <w:outlineLvl w:val="0"/>
        <w:rPr>
          <w:u w:val="single"/>
        </w:rPr>
      </w:pPr>
      <w:r w:rsidRPr="004E4C84">
        <w:rPr>
          <w:u w:val="single"/>
        </w:rPr>
        <w:t>Section IV: Opposing Viewpoints</w:t>
      </w:r>
    </w:p>
    <w:p w:rsidR="00D30D19" w:rsidRDefault="00D30D19" w:rsidP="00AE50A1">
      <w:pPr>
        <w:spacing w:after="0" w:line="480" w:lineRule="auto"/>
      </w:pPr>
      <w:r>
        <w:tab/>
        <w:t>Although Lasn presents his arguments with such confidence that they appear impermeable, critics have found small cracks in his points.  For example, producers are simply not</w:t>
      </w:r>
      <w:r w:rsidR="00A022BE">
        <w:t xml:space="preserve"> entirely</w:t>
      </w:r>
      <w:r>
        <w:t xml:space="preserve"> at fault; they supply the means for consumers to get their hands on what they desire. </w:t>
      </w:r>
      <w:ins w:id="28" w:author="Teeej Masters" w:date="2009-05-25T14:30:00Z">
        <w:r w:rsidR="00B042AD">
          <w:t>Furthermore, the tactics companies use to seek consumers’ dollars are conducive to good business and follow the laws of economics</w:t>
        </w:r>
      </w:ins>
      <w:del w:id="29" w:author="Teeej Masters" w:date="2009-05-25T14:30:00Z">
        <w:r w:rsidDel="00B042AD">
          <w:delText xml:space="preserve"> Furthermore, the tactics </w:delText>
        </w:r>
        <w:r w:rsidR="00B2066D" w:rsidDel="00B042AD">
          <w:delText>companies</w:delText>
        </w:r>
        <w:r w:rsidR="00A022BE" w:rsidDel="00B042AD">
          <w:delText xml:space="preserve"> use to</w:delText>
        </w:r>
        <w:r w:rsidR="00B2066D" w:rsidDel="00B042AD">
          <w:delText xml:space="preserve"> seek consumers</w:delText>
        </w:r>
        <w:r w:rsidR="00A022BE" w:rsidDel="00B042AD">
          <w:delText>’</w:delText>
        </w:r>
        <w:r w:rsidR="00B2066D" w:rsidDel="00B042AD">
          <w:delText xml:space="preserve"> dollars are conducive to good business</w:delText>
        </w:r>
        <w:commentRangeStart w:id="30"/>
        <w:r w:rsidR="00B2066D" w:rsidDel="00B042AD">
          <w:delText xml:space="preserve">, </w:delText>
        </w:r>
        <w:commentRangeEnd w:id="30"/>
        <w:r w:rsidR="00511102" w:rsidDel="00B042AD">
          <w:rPr>
            <w:rStyle w:val="CommentReference"/>
          </w:rPr>
          <w:commentReference w:id="30"/>
        </w:r>
        <w:r w:rsidR="00B2066D" w:rsidDel="00B042AD">
          <w:delText>and follow the laws of economics</w:delText>
        </w:r>
      </w:del>
      <w:r w:rsidR="00B2066D">
        <w:t>.  Lastly, companies</w:t>
      </w:r>
      <w:r w:rsidR="00A022BE">
        <w:t>,</w:t>
      </w:r>
      <w:r w:rsidR="00B2066D">
        <w:t xml:space="preserve"> such as Phillip Morris</w:t>
      </w:r>
      <w:r w:rsidR="00A022BE">
        <w:t>,</w:t>
      </w:r>
      <w:r w:rsidR="00B2066D">
        <w:t xml:space="preserve"> have</w:t>
      </w:r>
      <w:r w:rsidR="00A022BE">
        <w:t xml:space="preserve"> undeniably</w:t>
      </w:r>
      <w:r w:rsidR="00B2066D">
        <w:t xml:space="preserve"> attributed to great economic growth in the United States.  The small holes in Lasn’s argument have been chiseled away </w:t>
      </w:r>
      <w:r w:rsidR="00A022BE">
        <w:t>by critics</w:t>
      </w:r>
      <w:r w:rsidR="00B2066D">
        <w:t xml:space="preserve"> until they have become large gaps, which have become detrimental to the spreading of his message.</w:t>
      </w:r>
    </w:p>
    <w:p w:rsidR="00B2066D" w:rsidRDefault="00B2066D" w:rsidP="00AE50A1">
      <w:pPr>
        <w:spacing w:after="0" w:line="480" w:lineRule="auto"/>
      </w:pPr>
      <w:r>
        <w:tab/>
        <w:t xml:space="preserve">The United States populace consists solely of consumers.  The </w:t>
      </w:r>
      <w:r w:rsidR="000E4FAE">
        <w:t>duty</w:t>
      </w:r>
      <w:r>
        <w:t xml:space="preserve"> of a consumer is to spend money on goods and services to stimulate the economy, which in turn allows for the consumption of more goods, creating a </w:t>
      </w:r>
      <w:r w:rsidR="00392DBD">
        <w:t>cycle.  In order to infor</w:t>
      </w:r>
      <w:r w:rsidR="00A022BE">
        <w:t xml:space="preserve">m the masses of their products </w:t>
      </w:r>
      <w:commentRangeStart w:id="31"/>
      <w:r w:rsidR="00A022BE">
        <w:t>-</w:t>
      </w:r>
      <w:commentRangeEnd w:id="31"/>
      <w:r w:rsidR="00511102">
        <w:rPr>
          <w:rStyle w:val="CommentReference"/>
        </w:rPr>
        <w:commentReference w:id="31"/>
      </w:r>
      <w:r w:rsidR="00A022BE">
        <w:t xml:space="preserve">products demanded by customers- </w:t>
      </w:r>
      <w:r w:rsidR="00392DBD">
        <w:t xml:space="preserve">companies have turned to advertising, the only reasonable means for educating the public.  To be frank, Americans have no right to demand a product, and yet publically </w:t>
      </w:r>
      <w:commentRangeStart w:id="32"/>
      <w:r w:rsidR="00392DBD">
        <w:t xml:space="preserve">bash </w:t>
      </w:r>
      <w:commentRangeEnd w:id="32"/>
      <w:r w:rsidR="00511102">
        <w:rPr>
          <w:rStyle w:val="CommentReference"/>
        </w:rPr>
        <w:commentReference w:id="32"/>
      </w:r>
      <w:r w:rsidR="00392DBD">
        <w:t>the supplier of said good.  Americans are biting the hand that feeds, a practice deemed rather hypocritical.</w:t>
      </w:r>
    </w:p>
    <w:p w:rsidR="00392DBD" w:rsidRDefault="00392DBD" w:rsidP="00AE50A1">
      <w:pPr>
        <w:spacing w:after="0" w:line="480" w:lineRule="auto"/>
      </w:pPr>
      <w:r>
        <w:tab/>
        <w:t xml:space="preserve">The aforementioned statement that </w:t>
      </w:r>
      <w:r w:rsidR="00AD2058">
        <w:t>companies must inform the masses of their products is a prime example of business economics.  Without people willing</w:t>
      </w:r>
      <w:r w:rsidR="00CD1110">
        <w:t xml:space="preserve"> to buy the products a business manufactures</w:t>
      </w:r>
      <w:r w:rsidR="00AD2058">
        <w:t>, the paradigm of the American economy will cease to exist.  American corporations are seeking pr</w:t>
      </w:r>
      <w:r w:rsidR="00CD1110">
        <w:t>ofits, and must secure consumer</w:t>
      </w:r>
      <w:r w:rsidR="00AD2058">
        <w:t>s</w:t>
      </w:r>
      <w:r w:rsidR="00CD1110">
        <w:t>’ dollars</w:t>
      </w:r>
      <w:r w:rsidR="00AD2058">
        <w:t xml:space="preserve"> or face bankruptcy.  To say a company is wrong to exploit whatever means to stay </w:t>
      </w:r>
      <w:r w:rsidR="00CD1110">
        <w:t>afloat</w:t>
      </w:r>
      <w:r w:rsidR="00AD2058">
        <w:t xml:space="preserve"> is, in turn, </w:t>
      </w:r>
      <w:r w:rsidR="00CD1110">
        <w:t>just as</w:t>
      </w:r>
      <w:r w:rsidR="00AD2058">
        <w:t xml:space="preserve"> erroneous as the argument of the </w:t>
      </w:r>
      <w:r w:rsidR="00523B88">
        <w:t>commenter</w:t>
      </w:r>
      <w:r w:rsidR="00AD2058">
        <w:t>.</w:t>
      </w:r>
    </w:p>
    <w:p w:rsidR="00AD2058" w:rsidRDefault="00AD2058" w:rsidP="00AE50A1">
      <w:pPr>
        <w:spacing w:after="0" w:line="480" w:lineRule="auto"/>
      </w:pPr>
      <w:r>
        <w:tab/>
        <w:t xml:space="preserve">Philip Morris, the conglomerate behind Marlboro cigarettes, Kraft Foods, and other household brands, </w:t>
      </w:r>
      <w:r w:rsidR="00474DD8">
        <w:t>h</w:t>
      </w:r>
      <w:r w:rsidR="00CD1110">
        <w:t>as taken the preponderance of criticism</w:t>
      </w:r>
      <w:r w:rsidR="00474DD8">
        <w:t xml:space="preserve"> in the past.  </w:t>
      </w:r>
      <w:ins w:id="33" w:author="Teeej Masters" w:date="2009-05-26T20:45:00Z">
        <w:r w:rsidR="00516B3E">
          <w:t xml:space="preserve">However, the company, which supplied the very product responsible for millions of deaths worldwide, is also accountable for enormous economic growth in the United States.  </w:t>
        </w:r>
      </w:ins>
      <w:del w:id="34" w:author="Teeej Masters" w:date="2009-05-26T20:45:00Z">
        <w:r w:rsidR="00474DD8" w:rsidDel="00516B3E">
          <w:delText xml:space="preserve">However, that same company </w:delText>
        </w:r>
        <w:commentRangeStart w:id="35"/>
        <w:r w:rsidR="00523B88" w:rsidDel="00516B3E">
          <w:delText>which</w:delText>
        </w:r>
        <w:r w:rsidR="00474DD8" w:rsidDel="00516B3E">
          <w:delText xml:space="preserve"> </w:delText>
        </w:r>
        <w:commentRangeEnd w:id="35"/>
        <w:r w:rsidR="00511102" w:rsidDel="00516B3E">
          <w:rPr>
            <w:rStyle w:val="CommentReference"/>
          </w:rPr>
          <w:commentReference w:id="35"/>
        </w:r>
        <w:r w:rsidR="00474DD8" w:rsidDel="00516B3E">
          <w:delText>supplied the very product responsible f</w:delText>
        </w:r>
        <w:r w:rsidR="00523B88" w:rsidDel="00516B3E">
          <w:delText>or millions of deaths worldwide</w:delText>
        </w:r>
        <w:r w:rsidR="00474DD8" w:rsidDel="00516B3E">
          <w:delText xml:space="preserve"> is also accountable for enormous economic growth in the United States.  </w:delText>
        </w:r>
      </w:del>
      <w:r w:rsidR="00474DD8">
        <w:t xml:space="preserve">Philip Morris returned an estimated $7.6 billion dollars to investors in the year 2008 alone (Kuepper).  Many people are benefitting from the </w:t>
      </w:r>
      <w:r w:rsidR="00523B88">
        <w:t xml:space="preserve">economical </w:t>
      </w:r>
      <w:r w:rsidR="00474DD8">
        <w:t xml:space="preserve">practices of corporations, and with the increase of support </w:t>
      </w:r>
      <w:r w:rsidR="00523B88">
        <w:t>comes</w:t>
      </w:r>
      <w:r w:rsidR="00474DD8">
        <w:t xml:space="preserve"> </w:t>
      </w:r>
      <w:r w:rsidR="003C7509">
        <w:t>a rise in</w:t>
      </w:r>
      <w:r w:rsidR="00474DD8">
        <w:t xml:space="preserve"> benefits.  Instead of seeking to destroy American businesses, citizens should seek to support</w:t>
      </w:r>
      <w:r w:rsidR="003C7509">
        <w:t>,</w:t>
      </w:r>
      <w:r w:rsidR="00474DD8">
        <w:t xml:space="preserve"> </w:t>
      </w:r>
      <w:r w:rsidR="00523B88">
        <w:t>because</w:t>
      </w:r>
      <w:r w:rsidR="00474DD8">
        <w:t>, in the long run, the entire nation profits.</w:t>
      </w:r>
    </w:p>
    <w:p w:rsidR="002A4F12" w:rsidRPr="0038295A" w:rsidRDefault="00474DD8" w:rsidP="00AE50A1">
      <w:pPr>
        <w:spacing w:after="0" w:line="480" w:lineRule="auto"/>
      </w:pPr>
      <w:r>
        <w:tab/>
      </w:r>
      <w:r w:rsidR="00523B88">
        <w:t>Like most controversial arguments</w:t>
      </w:r>
      <w:r w:rsidR="003C7509">
        <w:t xml:space="preserve">, Lasn’s faces a great deal of criticism.  What is </w:t>
      </w:r>
      <w:r w:rsidR="00523B88">
        <w:t>unarguable</w:t>
      </w:r>
      <w:r w:rsidR="003C7509">
        <w:t>, as of now, is that organizations</w:t>
      </w:r>
      <w:r w:rsidR="00523B88">
        <w:t xml:space="preserve"> do</w:t>
      </w:r>
      <w:r w:rsidR="003C7509">
        <w:t xml:space="preserve"> have the right to seek profits.  However, companies have crossed the ethical line with the unremitting tactics used</w:t>
      </w:r>
      <w:r w:rsidR="000E4FAE">
        <w:t xml:space="preserve"> to secure consumer’s dollars.  People are getting hurt, physically, financially, and emotionally.  The time has passed for citizens to stand by and watch, </w:t>
      </w:r>
      <w:r w:rsidR="00523B88">
        <w:t xml:space="preserve">and </w:t>
      </w:r>
      <w:r w:rsidR="000E4FAE">
        <w:t>Kalle Lasn is leading the crusade to end this problem once and for al</w:t>
      </w:r>
      <w:r w:rsidR="00523B88">
        <w:t>l.  If people start heeding to even</w:t>
      </w:r>
      <w:r w:rsidR="000E4FAE">
        <w:t xml:space="preserve"> a portion of Lasn’s teachings, Americans can finally break free of the menacing grip of corporate America</w:t>
      </w:r>
      <w:commentRangeStart w:id="36"/>
      <w:r w:rsidR="000E4FAE">
        <w:t>.</w:t>
      </w:r>
      <w:commentRangeEnd w:id="36"/>
      <w:r w:rsidR="00511102">
        <w:rPr>
          <w:rStyle w:val="CommentReference"/>
        </w:rPr>
        <w:commentReference w:id="36"/>
      </w:r>
    </w:p>
    <w:p w:rsidR="000A0B0A" w:rsidRPr="00523B88" w:rsidRDefault="000E4FAE" w:rsidP="0026558F">
      <w:pPr>
        <w:spacing w:after="0" w:line="480" w:lineRule="auto"/>
        <w:outlineLvl w:val="0"/>
        <w:rPr>
          <w:u w:val="single"/>
        </w:rPr>
      </w:pPr>
      <w:r w:rsidRPr="00523B88">
        <w:rPr>
          <w:u w:val="single"/>
        </w:rPr>
        <w:t>Section V:</w:t>
      </w:r>
      <w:r w:rsidR="002A4F12" w:rsidRPr="00523B88">
        <w:rPr>
          <w:u w:val="single"/>
        </w:rPr>
        <w:t xml:space="preserve"> Conclusion</w:t>
      </w:r>
    </w:p>
    <w:p w:rsidR="00BA637A" w:rsidRDefault="000A0B0A" w:rsidP="00AE50A1">
      <w:pPr>
        <w:spacing w:after="0" w:line="480" w:lineRule="auto"/>
      </w:pPr>
      <w:r>
        <w:rPr>
          <w:b/>
        </w:rPr>
        <w:tab/>
      </w:r>
      <w:r>
        <w:t xml:space="preserve">The student, fed up with the constant bombarding of advertisements, </w:t>
      </w:r>
      <w:r w:rsidR="00DD358C">
        <w:t xml:space="preserve">decides to spray paint skulls over Calvin Klein ads, post </w:t>
      </w:r>
      <w:commentRangeStart w:id="37"/>
      <w:r w:rsidR="00DD358C">
        <w:t xml:space="preserve">Grease stickers </w:t>
      </w:r>
      <w:commentRangeEnd w:id="37"/>
      <w:r w:rsidR="00511102">
        <w:rPr>
          <w:rStyle w:val="CommentReference"/>
        </w:rPr>
        <w:commentReference w:id="37"/>
      </w:r>
      <w:r w:rsidR="00DD358C">
        <w:t>anywhere the McDonald’s logo grace</w:t>
      </w:r>
      <w:r w:rsidR="002A4F12">
        <w:t>s a street corner, and produce</w:t>
      </w:r>
      <w:r w:rsidR="00523B88">
        <w:t>s</w:t>
      </w:r>
      <w:r w:rsidR="00DD358C">
        <w:t xml:space="preserve"> makeshift anti-advertisements to display around town.  The socialite, tired of everyone else dictating how she is supposed to look, dress, and act, decides to</w:t>
      </w:r>
      <w:r w:rsidR="00523B88">
        <w:t xml:space="preserve"> participate in Buy Nothing Day</w:t>
      </w:r>
      <w:r w:rsidR="00DD358C">
        <w:t xml:space="preserve"> and </w:t>
      </w:r>
      <w:r w:rsidR="00523B88">
        <w:t xml:space="preserve">begins </w:t>
      </w:r>
      <w:r w:rsidR="00DD358C">
        <w:t>shop</w:t>
      </w:r>
      <w:r w:rsidR="00523B88">
        <w:t>ping</w:t>
      </w:r>
      <w:r w:rsidR="00DD358C">
        <w:t xml:space="preserve"> at local thrift stores.  The businessman, realizing the cookie-cutter life laid out for him by his society is not a life in which </w:t>
      </w:r>
      <w:r w:rsidR="00523B88">
        <w:t>he wants to live in</w:t>
      </w:r>
      <w:r w:rsidR="00DD358C">
        <w:t>, quits his job, and pursues a career as</w:t>
      </w:r>
      <w:r w:rsidR="002A4F12">
        <w:t xml:space="preserve"> a musician.  W</w:t>
      </w:r>
      <w:r w:rsidR="00DD358C">
        <w:t xml:space="preserve">hether he is successful or </w:t>
      </w:r>
      <w:r w:rsidR="00523B88">
        <w:t xml:space="preserve">not </w:t>
      </w:r>
      <w:del w:id="38" w:author="Teeej Masters" w:date="2009-05-22T20:07:00Z">
        <w:r w:rsidR="00523B88" w:rsidDel="00AF71ED">
          <w:delText xml:space="preserve">in </w:delText>
        </w:r>
      </w:del>
      <w:ins w:id="39" w:author="Teeej Masters" w:date="2009-05-22T20:07:00Z">
        <w:r w:rsidR="00AF71ED">
          <w:t xml:space="preserve">is </w:t>
        </w:r>
      </w:ins>
      <w:r w:rsidR="00523B88">
        <w:t xml:space="preserve">unimportant, because he </w:t>
      </w:r>
      <w:r w:rsidR="00DD358C">
        <w:t>is happy.</w:t>
      </w:r>
      <w:r w:rsidR="00BA637A">
        <w:t xml:space="preserve">  The three have defeated their repressing environments; they are free.</w:t>
      </w:r>
    </w:p>
    <w:p w:rsidR="00474DD8" w:rsidRPr="000A0B0A" w:rsidRDefault="00BA637A" w:rsidP="00AE50A1">
      <w:pPr>
        <w:spacing w:after="0" w:line="480" w:lineRule="auto"/>
      </w:pPr>
      <w:r>
        <w:tab/>
        <w:t>Corporations have an astounding influence i</w:t>
      </w:r>
      <w:r w:rsidR="00BD6319">
        <w:t>n American society and culture-</w:t>
      </w:r>
      <w:r>
        <w:t xml:space="preserve">this is an </w:t>
      </w:r>
      <w:r w:rsidR="00BD6319">
        <w:t>incontrovertible truth.  Although in</w:t>
      </w:r>
      <w:r>
        <w:t xml:space="preserve"> small amount</w:t>
      </w:r>
      <w:r w:rsidR="00BD6319">
        <w:t>s</w:t>
      </w:r>
      <w:r>
        <w:t xml:space="preserve">, such an influence can prove to be a good thing, the weight of </w:t>
      </w:r>
      <w:r w:rsidR="00BD6319">
        <w:t>this</w:t>
      </w:r>
      <w:r>
        <w:t xml:space="preserve"> influence is</w:t>
      </w:r>
      <w:r w:rsidR="00BD6319">
        <w:t xml:space="preserve"> </w:t>
      </w:r>
      <w:r w:rsidR="00843FE6">
        <w:t>becoming</w:t>
      </w:r>
      <w:r>
        <w:t xml:space="preserve"> unacceptable.  Kalle L</w:t>
      </w:r>
      <w:r w:rsidR="00BD6319">
        <w:t>asn has identified this problem</w:t>
      </w:r>
      <w:r>
        <w:t xml:space="preserve"> and made it his mission in life to educate the populace</w:t>
      </w:r>
      <w:r w:rsidR="00430347">
        <w:t xml:space="preserve">, and eliminate the situation.  Lasn truly believes that a world in which citizens are free of corporate dominance is a world that everyone deserves to live in.  Participation, </w:t>
      </w:r>
      <w:r w:rsidR="00BD6319">
        <w:t>which is</w:t>
      </w:r>
      <w:r w:rsidR="00430347">
        <w:t xml:space="preserve"> critical at this stage in the battle, can be simple: a vandalized advertisement, an anti-advertisement, or simply enlightening a peer.</w:t>
      </w:r>
      <w:r w:rsidR="002A4F12">
        <w:t xml:space="preserve">  With </w:t>
      </w:r>
      <w:r w:rsidR="00BD6319">
        <w:t>maximum</w:t>
      </w:r>
      <w:r w:rsidR="002A4F12">
        <w:t xml:space="preserve"> support, America can revolutionize from a nation of consumers to a nation of Culture Jammers.</w:t>
      </w:r>
    </w:p>
    <w:p w:rsidR="00AF249D" w:rsidRDefault="007D5798" w:rsidP="00AF249D">
      <w:pPr>
        <w:spacing w:after="0" w:line="480" w:lineRule="auto"/>
      </w:pPr>
      <w:r>
        <w:tab/>
      </w:r>
    </w:p>
    <w:p w:rsidR="00AF249D" w:rsidRDefault="00AF249D" w:rsidP="00AF249D">
      <w:pPr>
        <w:spacing w:after="0" w:line="480" w:lineRule="auto"/>
      </w:pPr>
      <w:r>
        <w:tab/>
      </w: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AF249D">
      <w:pPr>
        <w:spacing w:after="0" w:line="480" w:lineRule="auto"/>
      </w:pPr>
    </w:p>
    <w:p w:rsidR="00843FE6" w:rsidRDefault="00843FE6" w:rsidP="00843FE6">
      <w:pPr>
        <w:widowControl w:val="0"/>
        <w:autoSpaceDE w:val="0"/>
        <w:autoSpaceDN w:val="0"/>
        <w:adjustRightInd w:val="0"/>
        <w:spacing w:after="0"/>
        <w:rPr>
          <w:rFonts w:ascii="Times New Roman" w:hAnsi="Times New Roman" w:cs="Times New Roman"/>
          <w:bCs/>
        </w:rPr>
      </w:pPr>
    </w:p>
    <w:p w:rsidR="00843FE6" w:rsidRDefault="00843FE6" w:rsidP="0026558F">
      <w:pPr>
        <w:widowControl w:val="0"/>
        <w:autoSpaceDE w:val="0"/>
        <w:autoSpaceDN w:val="0"/>
        <w:adjustRightInd w:val="0"/>
        <w:spacing w:after="0"/>
        <w:jc w:val="center"/>
        <w:outlineLvl w:val="0"/>
        <w:rPr>
          <w:rFonts w:ascii="Times New Roman" w:hAnsi="Times New Roman" w:cs="Times New Roman"/>
          <w:bCs/>
        </w:rPr>
      </w:pPr>
      <w:r w:rsidRPr="007E3191">
        <w:rPr>
          <w:rFonts w:ascii="Times New Roman" w:hAnsi="Times New Roman" w:cs="Times New Roman"/>
          <w:bCs/>
        </w:rPr>
        <w:t>Works Cited</w:t>
      </w:r>
    </w:p>
    <w:p w:rsidR="00843FE6" w:rsidRPr="007E3191" w:rsidRDefault="00843FE6" w:rsidP="00843FE6">
      <w:pPr>
        <w:widowControl w:val="0"/>
        <w:autoSpaceDE w:val="0"/>
        <w:autoSpaceDN w:val="0"/>
        <w:adjustRightInd w:val="0"/>
        <w:spacing w:after="0"/>
        <w:jc w:val="center"/>
        <w:rPr>
          <w:rFonts w:ascii="Times New Roman" w:hAnsi="Times New Roman" w:cs="Times New Roman"/>
        </w:rPr>
      </w:pPr>
    </w:p>
    <w:p w:rsidR="00843FE6" w:rsidRDefault="00843FE6" w:rsidP="00843FE6">
      <w:pPr>
        <w:widowControl w:val="0"/>
        <w:autoSpaceDE w:val="0"/>
        <w:autoSpaceDN w:val="0"/>
        <w:adjustRightInd w:val="0"/>
        <w:spacing w:after="0" w:line="480" w:lineRule="auto"/>
        <w:ind w:left="800" w:hanging="800"/>
        <w:rPr>
          <w:rFonts w:ascii="Times New Roman" w:hAnsi="Times New Roman" w:cs="Times New Roman"/>
        </w:rPr>
      </w:pPr>
      <w:r>
        <w:rPr>
          <w:rFonts w:ascii="Times New Roman" w:hAnsi="Times New Roman" w:cs="Times New Roman"/>
        </w:rPr>
        <w:t xml:space="preserve">"Culture Jamming." </w:t>
      </w:r>
      <w:r>
        <w:rPr>
          <w:rFonts w:ascii="Times New Roman" w:hAnsi="Times New Roman" w:cs="Times New Roman"/>
          <w:u w:val="single"/>
        </w:rPr>
        <w:t xml:space="preserve"> UW Departments  Web Server</w:t>
      </w:r>
      <w:r>
        <w:rPr>
          <w:rFonts w:ascii="Times New Roman" w:hAnsi="Times New Roman" w:cs="Times New Roman"/>
        </w:rPr>
        <w:t>. 5 May 2009 &lt;</w:t>
      </w:r>
      <w:hyperlink w:history="1">
        <w:r w:rsidRPr="00843FE6">
          <w:rPr>
            <w:rStyle w:val="Hyperlink"/>
            <w:rFonts w:ascii="Times New Roman" w:hAnsi="Times New Roman" w:cs="Times New Roman"/>
          </w:rPr>
          <w:t>http://depts.wa shington.edu/ccce/polcommcampaigns/CultureJamming.htm</w:t>
        </w:r>
      </w:hyperlink>
      <w:r>
        <w:rPr>
          <w:rFonts w:ascii="Times New Roman" w:hAnsi="Times New Roman" w:cs="Times New Roman"/>
        </w:rPr>
        <w:t>&gt;.</w:t>
      </w:r>
    </w:p>
    <w:p w:rsidR="00843FE6" w:rsidRPr="001F419D" w:rsidRDefault="00843FE6" w:rsidP="00843FE6">
      <w:pPr>
        <w:widowControl w:val="0"/>
        <w:autoSpaceDE w:val="0"/>
        <w:autoSpaceDN w:val="0"/>
        <w:adjustRightInd w:val="0"/>
        <w:spacing w:after="0" w:line="480" w:lineRule="auto"/>
        <w:ind w:left="800" w:hanging="800"/>
        <w:rPr>
          <w:rFonts w:ascii="Times New Roman" w:hAnsi="Times New Roman" w:cs="Times New Roman"/>
        </w:rPr>
      </w:pPr>
      <w:r>
        <w:rPr>
          <w:rFonts w:ascii="Times New Roman" w:hAnsi="Times New Roman" w:cs="Times New Roman"/>
        </w:rPr>
        <w:t xml:space="preserve">"Kalle Lasn Biography." </w:t>
      </w:r>
      <w:r>
        <w:rPr>
          <w:rFonts w:ascii="Times New Roman" w:hAnsi="Times New Roman" w:cs="Times New Roman"/>
          <w:u w:val="single"/>
        </w:rPr>
        <w:t>Activist Cash | ActivistCash.com</w:t>
      </w:r>
      <w:r>
        <w:rPr>
          <w:rFonts w:ascii="Times New Roman" w:hAnsi="Times New Roman" w:cs="Times New Roman"/>
        </w:rPr>
        <w:t>. 5 May 2009 &lt;</w:t>
      </w:r>
      <w:hyperlink w:history="1">
        <w:r w:rsidRPr="00843FE6">
          <w:rPr>
            <w:rStyle w:val="Hyperlink"/>
            <w:rFonts w:ascii="Times New Roman" w:hAnsi="Times New Roman" w:cs="Times New Roman"/>
          </w:rPr>
          <w:t>http://ww w.activistcash.com/biography.cfm?bid=3438</w:t>
        </w:r>
      </w:hyperlink>
      <w:r>
        <w:rPr>
          <w:rFonts w:ascii="Times New Roman" w:hAnsi="Times New Roman" w:cs="Times New Roman"/>
        </w:rPr>
        <w:t>&gt;.</w:t>
      </w:r>
    </w:p>
    <w:p w:rsidR="00843FE6" w:rsidRPr="001F419D" w:rsidRDefault="00843FE6" w:rsidP="00843FE6">
      <w:pPr>
        <w:widowControl w:val="0"/>
        <w:autoSpaceDE w:val="0"/>
        <w:autoSpaceDN w:val="0"/>
        <w:adjustRightInd w:val="0"/>
        <w:spacing w:after="0" w:line="480" w:lineRule="auto"/>
        <w:ind w:left="800" w:hanging="800"/>
        <w:rPr>
          <w:rFonts w:ascii="Times New Roman" w:hAnsi="Times New Roman" w:cs="Times New Roman"/>
        </w:rPr>
      </w:pPr>
      <w:r>
        <w:rPr>
          <w:rFonts w:ascii="Times New Roman" w:hAnsi="Times New Roman" w:cs="Times New Roman"/>
        </w:rPr>
        <w:t xml:space="preserve">Lasn, Kalle. </w:t>
      </w:r>
      <w:r>
        <w:rPr>
          <w:rFonts w:ascii="Times New Roman" w:hAnsi="Times New Roman" w:cs="Times New Roman"/>
          <w:u w:val="single"/>
        </w:rPr>
        <w:t>Culture Jam: How to Reverse America's Suicidal Consumer Binge--And Why We Must</w:t>
      </w:r>
      <w:r>
        <w:rPr>
          <w:rFonts w:ascii="Times New Roman" w:hAnsi="Times New Roman" w:cs="Times New Roman"/>
        </w:rPr>
        <w:t>. Brattleboro: Harper Paperbacks, 2000.</w:t>
      </w:r>
    </w:p>
    <w:p w:rsidR="00843FE6" w:rsidRPr="001F419D" w:rsidRDefault="00843FE6" w:rsidP="00843FE6">
      <w:pPr>
        <w:widowControl w:val="0"/>
        <w:autoSpaceDE w:val="0"/>
        <w:autoSpaceDN w:val="0"/>
        <w:adjustRightInd w:val="0"/>
        <w:spacing w:after="0" w:line="480" w:lineRule="auto"/>
        <w:ind w:left="800" w:hanging="800"/>
        <w:rPr>
          <w:rFonts w:ascii="Times New Roman" w:hAnsi="Times New Roman" w:cs="Times New Roman"/>
        </w:rPr>
      </w:pPr>
      <w:r>
        <w:rPr>
          <w:rFonts w:ascii="Times New Roman" w:hAnsi="Times New Roman" w:cs="Times New Roman"/>
        </w:rPr>
        <w:t xml:space="preserve">"Philip Morris: Not Just Blowing Smoke -- Seeking Alpha." </w:t>
      </w:r>
      <w:r>
        <w:rPr>
          <w:rFonts w:ascii="Times New Roman" w:hAnsi="Times New Roman" w:cs="Times New Roman"/>
          <w:u w:val="single"/>
        </w:rPr>
        <w:t>Stock Market News, Opinion &amp; Analysis, Investing Ideas -- Seeking Alpha</w:t>
      </w:r>
      <w:r>
        <w:rPr>
          <w:rFonts w:ascii="Times New Roman" w:hAnsi="Times New Roman" w:cs="Times New Roman"/>
        </w:rPr>
        <w:t>. 5 May 2009 &lt;</w:t>
      </w:r>
      <w:hyperlink w:history="1">
        <w:r w:rsidRPr="00843FE6">
          <w:rPr>
            <w:rStyle w:val="Hyperlink"/>
            <w:rFonts w:ascii="Times New Roman" w:hAnsi="Times New Roman" w:cs="Times New Roman"/>
          </w:rPr>
          <w:t>http://see kingalpha.com/article/124029-philip-morris-not-just-blowing-smoke</w:t>
        </w:r>
      </w:hyperlink>
      <w:r>
        <w:rPr>
          <w:rFonts w:ascii="Times New Roman" w:hAnsi="Times New Roman" w:cs="Times New Roman"/>
        </w:rPr>
        <w:t>&gt;.</w:t>
      </w:r>
    </w:p>
    <w:p w:rsidR="00843FE6" w:rsidRDefault="00843FE6" w:rsidP="00843FE6">
      <w:pPr>
        <w:widowControl w:val="0"/>
        <w:autoSpaceDE w:val="0"/>
        <w:autoSpaceDN w:val="0"/>
        <w:adjustRightInd w:val="0"/>
        <w:spacing w:after="0"/>
        <w:rPr>
          <w:rFonts w:ascii="Times New Roman" w:hAnsi="Times New Roman" w:cs="Times New Roman"/>
        </w:rPr>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5E65CD" w:rsidP="00AF249D">
      <w:pPr>
        <w:spacing w:after="0" w:line="480" w:lineRule="auto"/>
      </w:pPr>
    </w:p>
    <w:p w:rsidR="005E65CD" w:rsidRDefault="006140E1" w:rsidP="00AF249D">
      <w:pPr>
        <w:spacing w:after="0" w:line="48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0pt;height:261pt">
            <v:imagedata r:id="rId7" o:title=""/>
          </v:shape>
        </w:pict>
      </w:r>
    </w:p>
    <w:p w:rsidR="00AD51F8" w:rsidRDefault="00511102" w:rsidP="00AF249D">
      <w:pPr>
        <w:spacing w:after="0" w:line="480" w:lineRule="auto"/>
      </w:pPr>
      <w:ins w:id="40" w:author=" " w:date="2009-05-20T21:04:00Z">
        <w:r>
          <w:object w:dxaOrig="11568" w:dyaOrig="5292">
            <v:shape id="_x0000_i1026" type="#_x0000_t75" style="width:538pt;height:265pt" o:ole="">
              <v:imagedata r:id="rId8" o:title=""/>
            </v:shape>
            <o:OLEObject Type="Embed" ProgID="Excel.Sheet.12" ShapeID="_x0000_i1026" DrawAspect="Content" ObjectID="_1178818712" r:id="rId9"/>
          </w:object>
        </w:r>
      </w:ins>
    </w:p>
    <w:sectPr w:rsidR="00AD51F8" w:rsidSect="00AE50A1">
      <w:headerReference w:type="default" r:id="rId10"/>
      <w:pgSz w:w="12240" w:h="15840"/>
      <w:pgMar w:top="1440" w:right="1800" w:bottom="1440" w:left="1800" w:gutter="0"/>
      <w:titlePg/>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Matt and Becky Lane" w:date="2009-05-27T20:48:00Z" w:initials="MB">
    <w:p w:rsidR="00096D1E" w:rsidRDefault="00096D1E">
      <w:pPr>
        <w:pStyle w:val="CommentText"/>
      </w:pPr>
      <w:r>
        <w:rPr>
          <w:rStyle w:val="CommentReference"/>
        </w:rPr>
        <w:annotationRef/>
      </w:r>
      <w:r>
        <w:t>SIGNED: M. Lane (5.27.09)</w:t>
      </w:r>
    </w:p>
  </w:comment>
  <w:comment w:id="1" w:author=" " w:date="2009-05-20T20:47:00Z" w:initials="MSOffice">
    <w:p w:rsidR="00616E6B" w:rsidRDefault="00616E6B">
      <w:pPr>
        <w:pStyle w:val="CommentText"/>
      </w:pPr>
      <w:r>
        <w:rPr>
          <w:rStyle w:val="CommentReference"/>
        </w:rPr>
        <w:annotationRef/>
      </w:r>
      <w:r>
        <w:t>Oooh…good title; you may be in a position to de-throne Sundin; he is the reigning champ after the title for his Bond essay.</w:t>
      </w:r>
    </w:p>
  </w:comment>
  <w:comment w:id="4" w:author=" " w:date="2009-05-20T20:49:00Z" w:initials="MSOffice">
    <w:p w:rsidR="00616E6B" w:rsidRDefault="00616E6B">
      <w:pPr>
        <w:pStyle w:val="CommentText"/>
      </w:pPr>
      <w:r>
        <w:rPr>
          <w:rStyle w:val="CommentReference"/>
        </w:rPr>
        <w:annotationRef/>
      </w:r>
      <w:r>
        <w:t>11.1 – and the rest of the verbs in the following clauses</w:t>
      </w:r>
    </w:p>
  </w:comment>
  <w:comment w:id="8" w:author=" " w:date="2009-05-20T20:48:00Z" w:initials="MSOffice">
    <w:p w:rsidR="00616E6B" w:rsidRDefault="00616E6B">
      <w:pPr>
        <w:pStyle w:val="CommentText"/>
      </w:pPr>
      <w:r>
        <w:rPr>
          <w:rStyle w:val="CommentReference"/>
        </w:rPr>
        <w:annotationRef/>
      </w:r>
      <w:r>
        <w:t>5.2</w:t>
      </w:r>
    </w:p>
  </w:comment>
  <w:comment w:id="10" w:author=" " w:date="2009-05-20T20:50:00Z" w:initials="MSOffice">
    <w:p w:rsidR="00616E6B" w:rsidRDefault="00616E6B">
      <w:pPr>
        <w:pStyle w:val="CommentText"/>
      </w:pPr>
      <w:r>
        <w:rPr>
          <w:rStyle w:val="CommentReference"/>
        </w:rPr>
        <w:annotationRef/>
      </w:r>
      <w:r>
        <w:t>“Not only” needs to be paired with a “but also” clause</w:t>
      </w:r>
    </w:p>
  </w:comment>
  <w:comment w:id="15" w:author=" " w:date="2009-05-20T20:50:00Z" w:initials="MSOffice">
    <w:p w:rsidR="00616E6B" w:rsidRDefault="00616E6B">
      <w:pPr>
        <w:pStyle w:val="CommentText"/>
      </w:pPr>
      <w:r>
        <w:rPr>
          <w:rStyle w:val="CommentReference"/>
        </w:rPr>
        <w:annotationRef/>
      </w:r>
      <w:r>
        <w:t>of…?</w:t>
      </w:r>
    </w:p>
  </w:comment>
  <w:comment w:id="16" w:author=" " w:date="2009-05-20T20:50:00Z" w:initials="MSOffice">
    <w:p w:rsidR="00616E6B" w:rsidRDefault="00616E6B">
      <w:pPr>
        <w:pStyle w:val="CommentText"/>
      </w:pPr>
      <w:r>
        <w:rPr>
          <w:rStyle w:val="CommentReference"/>
        </w:rPr>
        <w:annotationRef/>
      </w:r>
      <w:r>
        <w:t>16.1 – not sure what you mean by this</w:t>
      </w:r>
    </w:p>
  </w:comment>
  <w:comment w:id="17" w:author=" " w:date="2009-05-20T20:53:00Z" w:initials="MSOffice">
    <w:p w:rsidR="00616E6B" w:rsidRDefault="00616E6B">
      <w:pPr>
        <w:pStyle w:val="CommentText"/>
      </w:pPr>
      <w:r>
        <w:rPr>
          <w:rStyle w:val="CommentReference"/>
        </w:rPr>
        <w:annotationRef/>
      </w:r>
      <w:r>
        <w:t>Ohhhhh, so it’s THAT guy—love that magazine.</w:t>
      </w:r>
    </w:p>
  </w:comment>
  <w:comment w:id="18" w:author=" " w:date="2009-05-20T20:53:00Z" w:initials="MSOffice">
    <w:p w:rsidR="00616E6B" w:rsidRDefault="00616E6B">
      <w:pPr>
        <w:pStyle w:val="CommentText"/>
      </w:pPr>
      <w:r>
        <w:rPr>
          <w:rStyle w:val="CommentReference"/>
        </w:rPr>
        <w:annotationRef/>
      </w:r>
      <w:r>
        <w:t>good analysis of credibility</w:t>
      </w:r>
    </w:p>
  </w:comment>
  <w:comment w:id="21" w:author=" " w:date="2009-05-20T20:54:00Z" w:initials="MSOffice">
    <w:p w:rsidR="00616E6B" w:rsidRDefault="00616E6B">
      <w:pPr>
        <w:pStyle w:val="CommentText"/>
      </w:pPr>
      <w:r>
        <w:rPr>
          <w:rStyle w:val="CommentReference"/>
        </w:rPr>
        <w:annotationRef/>
      </w:r>
      <w:r>
        <w:t>16.1</w:t>
      </w:r>
    </w:p>
  </w:comment>
  <w:comment w:id="22" w:author=" " w:date="2009-05-20T20:56:00Z" w:initials="MSOffice">
    <w:p w:rsidR="00616E6B" w:rsidRDefault="00616E6B">
      <w:pPr>
        <w:pStyle w:val="CommentText"/>
      </w:pPr>
      <w:r>
        <w:rPr>
          <w:rStyle w:val="CommentReference"/>
        </w:rPr>
        <w:annotationRef/>
      </w:r>
      <w:r>
        <w:t>The connection between these two is not clearly established. Clarify.</w:t>
      </w:r>
    </w:p>
  </w:comment>
  <w:comment w:id="26" w:author=" " w:date="2009-05-20T20:57:00Z" w:initials="MSOffice">
    <w:p w:rsidR="00616E6B" w:rsidRDefault="00616E6B">
      <w:pPr>
        <w:pStyle w:val="CommentText"/>
      </w:pPr>
      <w:r>
        <w:rPr>
          <w:rStyle w:val="CommentReference"/>
        </w:rPr>
        <w:annotationRef/>
      </w:r>
      <w:r>
        <w:t>very interesting</w:t>
      </w:r>
    </w:p>
  </w:comment>
  <w:comment w:id="27" w:author=" " w:date="2009-05-20T20:58:00Z" w:initials="MSOffice">
    <w:p w:rsidR="00616E6B" w:rsidRDefault="00616E6B">
      <w:pPr>
        <w:pStyle w:val="CommentText"/>
      </w:pPr>
      <w:r>
        <w:rPr>
          <w:rStyle w:val="CommentReference"/>
        </w:rPr>
        <w:annotationRef/>
      </w:r>
      <w:r>
        <w:t>Oh, I thought you were going to say “high school.”</w:t>
      </w:r>
    </w:p>
  </w:comment>
  <w:comment w:id="30" w:author=" " w:date="2009-05-20T21:00:00Z" w:initials="MSOffice">
    <w:p w:rsidR="00616E6B" w:rsidRDefault="00616E6B">
      <w:pPr>
        <w:pStyle w:val="CommentText"/>
      </w:pPr>
      <w:r>
        <w:rPr>
          <w:rStyle w:val="CommentReference"/>
        </w:rPr>
        <w:annotationRef/>
      </w:r>
      <w:r>
        <w:t>5.7</w:t>
      </w:r>
    </w:p>
  </w:comment>
  <w:comment w:id="31" w:author=" " w:date="2009-05-20T21:01:00Z" w:initials="MSOffice">
    <w:p w:rsidR="00616E6B" w:rsidRDefault="00616E6B">
      <w:pPr>
        <w:pStyle w:val="CommentText"/>
      </w:pPr>
      <w:r>
        <w:rPr>
          <w:rStyle w:val="CommentReference"/>
        </w:rPr>
        <w:annotationRef/>
      </w:r>
      <w:r>
        <w:t>6.8</w:t>
      </w:r>
    </w:p>
  </w:comment>
  <w:comment w:id="32" w:author=" " w:date="2009-05-20T21:02:00Z" w:initials="MSOffice">
    <w:p w:rsidR="00616E6B" w:rsidRDefault="00616E6B">
      <w:pPr>
        <w:pStyle w:val="CommentText"/>
      </w:pPr>
      <w:r>
        <w:rPr>
          <w:rStyle w:val="CommentReference"/>
        </w:rPr>
        <w:annotationRef/>
      </w:r>
      <w:r>
        <w:t>Is it possible to “bash” a portion of what the producer does? The means of production? marketing? etc.?</w:t>
      </w:r>
    </w:p>
  </w:comment>
  <w:comment w:id="35" w:author=" " w:date="2009-05-20T21:02:00Z" w:initials="MSOffice">
    <w:p w:rsidR="00616E6B" w:rsidRDefault="00616E6B">
      <w:pPr>
        <w:pStyle w:val="CommentText"/>
      </w:pPr>
      <w:r>
        <w:rPr>
          <w:rStyle w:val="CommentReference"/>
        </w:rPr>
        <w:annotationRef/>
      </w:r>
      <w:r>
        <w:t>5.3 – nonessential = “which”; essential = “that”</w:t>
      </w:r>
    </w:p>
  </w:comment>
  <w:comment w:id="36" w:author=" " w:date="2009-05-20T21:03:00Z" w:initials="MSOffice">
    <w:p w:rsidR="00616E6B" w:rsidRDefault="00616E6B">
      <w:pPr>
        <w:pStyle w:val="CommentText"/>
      </w:pPr>
      <w:r>
        <w:rPr>
          <w:rStyle w:val="CommentReference"/>
        </w:rPr>
        <w:annotationRef/>
      </w:r>
      <w:r>
        <w:t>good job on this section</w:t>
      </w:r>
    </w:p>
  </w:comment>
  <w:comment w:id="37" w:author=" " w:date="2009-05-20T21:03:00Z" w:initials="MSOffice">
    <w:p w:rsidR="00616E6B" w:rsidRDefault="00616E6B">
      <w:pPr>
        <w:pStyle w:val="CommentText"/>
      </w:pPr>
      <w:r>
        <w:rPr>
          <w:rStyle w:val="CommentReference"/>
        </w:rPr>
        <w:annotationRef/>
      </w:r>
      <w:r>
        <w:sym w:font="Wingdings" w:char="F04A"/>
      </w:r>
    </w:p>
  </w:comment>
</w:comments>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044DB7" w:rsidRDefault="00044DB7" w:rsidP="00350876">
      <w:pPr>
        <w:spacing w:after="0"/>
      </w:pPr>
      <w:r>
        <w:separator/>
      </w:r>
    </w:p>
  </w:endnote>
  <w:endnote w:type="continuationSeparator" w:id="1">
    <w:p w:rsidR="00044DB7" w:rsidRDefault="00044DB7" w:rsidP="0035087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044DB7" w:rsidRDefault="00044DB7" w:rsidP="00350876">
      <w:pPr>
        <w:spacing w:after="0"/>
      </w:pPr>
      <w:r>
        <w:separator/>
      </w:r>
    </w:p>
  </w:footnote>
  <w:footnote w:type="continuationSeparator" w:id="1">
    <w:p w:rsidR="00044DB7" w:rsidRDefault="00044DB7" w:rsidP="00350876">
      <w:pPr>
        <w:spacing w:after="0"/>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16E6B" w:rsidRDefault="00616E6B" w:rsidP="00AE50A1">
    <w:pPr>
      <w:pStyle w:val="Header"/>
      <w:jc w:val="right"/>
    </w:pPr>
    <w:r>
      <w:t xml:space="preserve">Masters </w:t>
    </w:r>
    <w:r w:rsidR="006140E1">
      <w:rPr>
        <w:rStyle w:val="PageNumber"/>
      </w:rPr>
      <w:fldChar w:fldCharType="begin"/>
    </w:r>
    <w:r>
      <w:rPr>
        <w:rStyle w:val="PageNumber"/>
      </w:rPr>
      <w:instrText xml:space="preserve"> PAGE </w:instrText>
    </w:r>
    <w:r w:rsidR="006140E1">
      <w:rPr>
        <w:rStyle w:val="PageNumber"/>
      </w:rPr>
      <w:fldChar w:fldCharType="separate"/>
    </w:r>
    <w:r w:rsidR="0026558F">
      <w:rPr>
        <w:rStyle w:val="PageNumber"/>
        <w:noProof/>
      </w:rPr>
      <w:t>2</w:t>
    </w:r>
    <w:r w:rsidR="006140E1">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0"/>
    <w:footnote w:id="1"/>
  </w:footnotePr>
  <w:endnotePr>
    <w:endnote w:id="0"/>
    <w:endnote w:id="1"/>
  </w:endnotePr>
  <w:compat>
    <w:doNotAutofitConstrainedTables/>
    <w:doNotVertAlignCellWithSp/>
    <w:doNotBreakConstrainedForcedTable/>
    <w:useAnsiKerningPairs/>
    <w:cachedColBalance/>
    <w:splitPgBreakAndParaMark/>
  </w:compat>
  <w:rsids>
    <w:rsidRoot w:val="00AD51F8"/>
    <w:rsid w:val="00044DB7"/>
    <w:rsid w:val="00071776"/>
    <w:rsid w:val="00074375"/>
    <w:rsid w:val="00096D1E"/>
    <w:rsid w:val="000A0B0A"/>
    <w:rsid w:val="000E4FAE"/>
    <w:rsid w:val="00100EFC"/>
    <w:rsid w:val="001314F8"/>
    <w:rsid w:val="001D5CAC"/>
    <w:rsid w:val="001E06B0"/>
    <w:rsid w:val="001E5491"/>
    <w:rsid w:val="00202D95"/>
    <w:rsid w:val="0026558F"/>
    <w:rsid w:val="002A4F12"/>
    <w:rsid w:val="002C088C"/>
    <w:rsid w:val="00322164"/>
    <w:rsid w:val="003240E6"/>
    <w:rsid w:val="00350876"/>
    <w:rsid w:val="0038295A"/>
    <w:rsid w:val="00392DBD"/>
    <w:rsid w:val="003C7509"/>
    <w:rsid w:val="003E3FD4"/>
    <w:rsid w:val="00430347"/>
    <w:rsid w:val="00474DD8"/>
    <w:rsid w:val="004777CA"/>
    <w:rsid w:val="004814F7"/>
    <w:rsid w:val="004A5659"/>
    <w:rsid w:val="004E4C84"/>
    <w:rsid w:val="005033DE"/>
    <w:rsid w:val="00511102"/>
    <w:rsid w:val="00516B3E"/>
    <w:rsid w:val="00517A14"/>
    <w:rsid w:val="00523B88"/>
    <w:rsid w:val="005407F8"/>
    <w:rsid w:val="005C4CEC"/>
    <w:rsid w:val="005E65CD"/>
    <w:rsid w:val="005F102A"/>
    <w:rsid w:val="006130AC"/>
    <w:rsid w:val="006140E1"/>
    <w:rsid w:val="00616E6B"/>
    <w:rsid w:val="006B75BE"/>
    <w:rsid w:val="0072410A"/>
    <w:rsid w:val="00761CD6"/>
    <w:rsid w:val="00792F2A"/>
    <w:rsid w:val="00795B1E"/>
    <w:rsid w:val="007D5798"/>
    <w:rsid w:val="008158E8"/>
    <w:rsid w:val="00832F91"/>
    <w:rsid w:val="00843FE6"/>
    <w:rsid w:val="008B569C"/>
    <w:rsid w:val="0091347E"/>
    <w:rsid w:val="00942A2F"/>
    <w:rsid w:val="00964FED"/>
    <w:rsid w:val="009F2DBD"/>
    <w:rsid w:val="00A022BE"/>
    <w:rsid w:val="00A614FD"/>
    <w:rsid w:val="00AD2058"/>
    <w:rsid w:val="00AD51F8"/>
    <w:rsid w:val="00AE50A1"/>
    <w:rsid w:val="00AF17A7"/>
    <w:rsid w:val="00AF249D"/>
    <w:rsid w:val="00AF71ED"/>
    <w:rsid w:val="00B019F9"/>
    <w:rsid w:val="00B042AD"/>
    <w:rsid w:val="00B2066D"/>
    <w:rsid w:val="00BA637A"/>
    <w:rsid w:val="00BD6319"/>
    <w:rsid w:val="00C26169"/>
    <w:rsid w:val="00C74251"/>
    <w:rsid w:val="00C7699D"/>
    <w:rsid w:val="00CD1110"/>
    <w:rsid w:val="00CD3084"/>
    <w:rsid w:val="00D30D19"/>
    <w:rsid w:val="00D67250"/>
    <w:rsid w:val="00DD358C"/>
    <w:rsid w:val="00E236DD"/>
    <w:rsid w:val="00EA2AC2"/>
    <w:rsid w:val="00F4056A"/>
    <w:rsid w:val="00F61EC5"/>
    <w:rsid w:val="00FC5174"/>
  </w:rsids>
  <m:mathPr>
    <m:mathFont m:val="Arial Narrow"/>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14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E50A1"/>
    <w:pPr>
      <w:tabs>
        <w:tab w:val="center" w:pos="4320"/>
        <w:tab w:val="right" w:pos="8640"/>
      </w:tabs>
      <w:spacing w:after="0"/>
    </w:pPr>
  </w:style>
  <w:style w:type="character" w:customStyle="1" w:styleId="HeaderChar">
    <w:name w:val="Header Char"/>
    <w:basedOn w:val="DefaultParagraphFont"/>
    <w:link w:val="Header"/>
    <w:uiPriority w:val="99"/>
    <w:semiHidden/>
    <w:rsid w:val="00AE50A1"/>
    <w:rPr>
      <w:sz w:val="24"/>
      <w:szCs w:val="24"/>
    </w:rPr>
  </w:style>
  <w:style w:type="paragraph" w:styleId="Footer">
    <w:name w:val="footer"/>
    <w:basedOn w:val="Normal"/>
    <w:link w:val="FooterChar"/>
    <w:uiPriority w:val="99"/>
    <w:semiHidden/>
    <w:unhideWhenUsed/>
    <w:rsid w:val="00AE50A1"/>
    <w:pPr>
      <w:tabs>
        <w:tab w:val="center" w:pos="4320"/>
        <w:tab w:val="right" w:pos="8640"/>
      </w:tabs>
      <w:spacing w:after="0"/>
    </w:pPr>
  </w:style>
  <w:style w:type="character" w:customStyle="1" w:styleId="FooterChar">
    <w:name w:val="Footer Char"/>
    <w:basedOn w:val="DefaultParagraphFont"/>
    <w:link w:val="Footer"/>
    <w:uiPriority w:val="99"/>
    <w:semiHidden/>
    <w:rsid w:val="00AE50A1"/>
    <w:rPr>
      <w:sz w:val="24"/>
      <w:szCs w:val="24"/>
    </w:rPr>
  </w:style>
  <w:style w:type="character" w:styleId="PageNumber">
    <w:name w:val="page number"/>
    <w:basedOn w:val="DefaultParagraphFont"/>
    <w:uiPriority w:val="99"/>
    <w:semiHidden/>
    <w:unhideWhenUsed/>
    <w:rsid w:val="00AE50A1"/>
  </w:style>
  <w:style w:type="character" w:styleId="Hyperlink">
    <w:name w:val="Hyperlink"/>
    <w:basedOn w:val="DefaultParagraphFont"/>
    <w:uiPriority w:val="99"/>
    <w:semiHidden/>
    <w:unhideWhenUsed/>
    <w:rsid w:val="00843FE6"/>
    <w:rPr>
      <w:color w:val="0000FF" w:themeColor="hyperlink"/>
      <w:u w:val="single"/>
    </w:rPr>
  </w:style>
  <w:style w:type="character" w:styleId="CommentReference">
    <w:name w:val="annotation reference"/>
    <w:basedOn w:val="DefaultParagraphFont"/>
    <w:uiPriority w:val="99"/>
    <w:semiHidden/>
    <w:unhideWhenUsed/>
    <w:rsid w:val="00A614FD"/>
    <w:rPr>
      <w:sz w:val="16"/>
      <w:szCs w:val="16"/>
    </w:rPr>
  </w:style>
  <w:style w:type="paragraph" w:styleId="CommentText">
    <w:name w:val="annotation text"/>
    <w:basedOn w:val="Normal"/>
    <w:link w:val="CommentTextChar"/>
    <w:uiPriority w:val="99"/>
    <w:semiHidden/>
    <w:unhideWhenUsed/>
    <w:rsid w:val="00A614FD"/>
    <w:rPr>
      <w:sz w:val="20"/>
      <w:szCs w:val="20"/>
    </w:rPr>
  </w:style>
  <w:style w:type="character" w:customStyle="1" w:styleId="CommentTextChar">
    <w:name w:val="Comment Text Char"/>
    <w:basedOn w:val="DefaultParagraphFont"/>
    <w:link w:val="CommentText"/>
    <w:uiPriority w:val="99"/>
    <w:semiHidden/>
    <w:rsid w:val="00A614FD"/>
  </w:style>
  <w:style w:type="paragraph" w:styleId="CommentSubject">
    <w:name w:val="annotation subject"/>
    <w:basedOn w:val="CommentText"/>
    <w:next w:val="CommentText"/>
    <w:link w:val="CommentSubjectChar"/>
    <w:uiPriority w:val="99"/>
    <w:semiHidden/>
    <w:unhideWhenUsed/>
    <w:rsid w:val="00A614FD"/>
    <w:rPr>
      <w:b/>
      <w:bCs/>
    </w:rPr>
  </w:style>
  <w:style w:type="character" w:customStyle="1" w:styleId="CommentSubjectChar">
    <w:name w:val="Comment Subject Char"/>
    <w:basedOn w:val="CommentTextChar"/>
    <w:link w:val="CommentSubject"/>
    <w:uiPriority w:val="99"/>
    <w:semiHidden/>
    <w:rsid w:val="00A614FD"/>
    <w:rPr>
      <w:b/>
      <w:bCs/>
    </w:rPr>
  </w:style>
  <w:style w:type="paragraph" w:styleId="BalloonText">
    <w:name w:val="Balloon Text"/>
    <w:basedOn w:val="Normal"/>
    <w:link w:val="BalloonTextChar"/>
    <w:uiPriority w:val="99"/>
    <w:semiHidden/>
    <w:unhideWhenUsed/>
    <w:rsid w:val="00A614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4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4" Type="http://schemas.openxmlformats.org/officeDocument/2006/relationships/footnotes" Target="footnotes.xml"/><Relationship Id="rId10" Type="http://schemas.openxmlformats.org/officeDocument/2006/relationships/header" Target="header1.xml"/><Relationship Id="rId5" Type="http://schemas.openxmlformats.org/officeDocument/2006/relationships/endnotes" Target="endnotes.xml"/><Relationship Id="rId7" Type="http://schemas.openxmlformats.org/officeDocument/2006/relationships/image" Target="media/image1.png"/><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package" Target="embeddings/Microsoft_Excel_Sheet1.xlsx"/><Relationship Id="rId3" Type="http://schemas.openxmlformats.org/officeDocument/2006/relationships/webSettings" Target="webSettings.xml"/><Relationship Id="rId6"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2071</Words>
  <Characters>11810</Characters>
  <Application>Microsoft Word 12.0.0</Application>
  <DocSecurity>0</DocSecurity>
  <Lines>98</Lines>
  <Paragraphs>23</Paragraphs>
  <ScaleCrop>false</ScaleCrop>
  <HeadingPairs>
    <vt:vector size="2" baseType="variant">
      <vt:variant>
        <vt:lpstr>Title</vt:lpstr>
      </vt:variant>
      <vt:variant>
        <vt:i4>1</vt:i4>
      </vt:variant>
    </vt:vector>
  </HeadingPairs>
  <TitlesOfParts>
    <vt:vector size="1" baseType="lpstr">
      <vt:lpstr/>
    </vt:vector>
  </TitlesOfParts>
  <Company>Fairview</Company>
  <LinksUpToDate>false</LinksUpToDate>
  <CharactersWithSpaces>14503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Teeej Masters</dc:creator>
  <cp:keywords/>
  <cp:lastModifiedBy>Teeej Masters</cp:lastModifiedBy>
  <cp:revision>2</cp:revision>
  <dcterms:created xsi:type="dcterms:W3CDTF">2009-05-28T00:52:00Z</dcterms:created>
  <dcterms:modified xsi:type="dcterms:W3CDTF">2009-05-28T00:52:00Z</dcterms:modified>
</cp:coreProperties>
</file>